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b/>
          <w:color w:val="000000"/>
          <w:sz w:val="24"/>
          <w:szCs w:val="24"/>
          <w:lang w:val="zh-CN"/>
        </w:rPr>
      </w:pPr>
      <w:r>
        <w:rPr>
          <w:rFonts w:hint="eastAsia" w:ascii="黑体" w:hAnsi="黑体" w:eastAsia="黑体"/>
          <w:b/>
          <w:color w:val="000000"/>
          <w:sz w:val="24"/>
          <w:szCs w:val="24"/>
          <w:lang w:val="zh-CN"/>
        </w:rPr>
        <w:t>附件6：</w:t>
      </w:r>
    </w:p>
    <w:p>
      <w:pPr>
        <w:spacing w:line="600" w:lineRule="exact"/>
        <w:rPr>
          <w:rFonts w:ascii="黑体" w:hAnsi="黑体" w:eastAsia="黑体"/>
          <w:b/>
          <w:color w:val="000000"/>
          <w:sz w:val="24"/>
          <w:szCs w:val="24"/>
          <w:lang w:val="zh-CN"/>
        </w:rPr>
      </w:pPr>
    </w:p>
    <w:p>
      <w:pPr>
        <w:spacing w:line="600" w:lineRule="exact"/>
        <w:jc w:val="center"/>
        <w:rPr>
          <w:rFonts w:ascii="黑体" w:hAnsi="黑体" w:eastAsia="黑体"/>
          <w:color w:val="000000"/>
          <w:sz w:val="44"/>
          <w:szCs w:val="44"/>
          <w:lang w:val="zh-CN"/>
        </w:rPr>
      </w:pPr>
      <w:r>
        <w:rPr>
          <w:rFonts w:hint="eastAsia" w:ascii="黑体" w:hAnsi="黑体" w:eastAsia="黑体"/>
          <w:color w:val="000000"/>
          <w:sz w:val="44"/>
          <w:szCs w:val="44"/>
          <w:lang w:val="zh-CN"/>
        </w:rPr>
        <w:t>江门市市场主体住所告知承诺书</w:t>
      </w:r>
    </w:p>
    <w:p>
      <w:pPr>
        <w:widowControl/>
        <w:spacing w:line="600" w:lineRule="atLeast"/>
        <w:rPr>
          <w:rFonts w:eastAsia="仿宋_GB2312"/>
          <w:kern w:val="0"/>
          <w:sz w:val="32"/>
          <w:szCs w:val="32"/>
          <w:u w:val="single"/>
        </w:rPr>
      </w:pPr>
    </w:p>
    <w:p>
      <w:pPr>
        <w:widowControl/>
        <w:spacing w:line="600" w:lineRule="atLeast"/>
        <w:rPr>
          <w:rFonts w:eastAsia="仿宋_GB2312"/>
          <w:kern w:val="0"/>
          <w:sz w:val="32"/>
          <w:szCs w:val="32"/>
        </w:rPr>
      </w:pPr>
      <w:del w:id="0" w:author="王军鹏" w:date="2023-04-28T12:47:00Z">
        <w:r>
          <w:rPr>
            <w:rFonts w:hint="eastAsia" w:eastAsia="仿宋_GB2312"/>
            <w:kern w:val="0"/>
            <w:sz w:val="32"/>
            <w:szCs w:val="32"/>
            <w:u w:val="single"/>
            <w:rPrChange w:id="1" w:author="王军鹏" w:date="2023-04-28T12:47:00Z">
              <w:rPr>
                <w:rFonts w:hint="eastAsia" w:eastAsia="仿宋_GB2312"/>
                <w:kern w:val="0"/>
                <w:sz w:val="32"/>
                <w:szCs w:val="32"/>
              </w:rPr>
            </w:rPrChange>
          </w:rPr>
          <w:delText>江</w:delText>
        </w:r>
      </w:del>
      <w:ins w:id="2" w:author="王军鹏" w:date="2023-04-28T12:47:00Z">
        <w:r>
          <w:rPr>
            <w:rFonts w:hint="eastAsia" w:eastAsia="仿宋_GB2312"/>
            <w:kern w:val="0"/>
            <w:sz w:val="32"/>
            <w:szCs w:val="32"/>
            <w:u w:val="single"/>
          </w:rPr>
          <w:t xml:space="preserve">                 </w:t>
        </w:r>
      </w:ins>
      <w:del w:id="3" w:author="王军鹏" w:date="2023-04-28T12:47:00Z">
        <w:r>
          <w:rPr>
            <w:rFonts w:hint="eastAsia" w:eastAsia="仿宋_GB2312"/>
            <w:kern w:val="0"/>
            <w:sz w:val="32"/>
            <w:szCs w:val="32"/>
            <w:u w:val="single"/>
            <w:rPrChange w:id="4" w:author="王军鹏" w:date="2023-04-28T12:47:00Z">
              <w:rPr>
                <w:rFonts w:hint="eastAsia" w:eastAsia="仿宋_GB2312"/>
                <w:kern w:val="0"/>
                <w:sz w:val="32"/>
                <w:szCs w:val="32"/>
              </w:rPr>
            </w:rPrChange>
          </w:rPr>
          <w:delText>门市市场监督管理局</w:delText>
        </w:r>
      </w:del>
      <w:r>
        <w:rPr>
          <w:rFonts w:hint="eastAsia" w:eastAsia="仿宋_GB2312"/>
          <w:kern w:val="0"/>
          <w:sz w:val="32"/>
          <w:szCs w:val="32"/>
        </w:rPr>
        <w:t>（登记机关名称）：</w:t>
      </w:r>
    </w:p>
    <w:p>
      <w:pPr>
        <w:widowControl/>
        <w:spacing w:line="660" w:lineRule="atLeast"/>
        <w:ind w:firstLine="640" w:firstLineChars="200"/>
        <w:rPr>
          <w:ins w:id="5" w:author="王军鹏" w:date="2023-04-28T12:48:00Z"/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你局已告知本人（单位）《</w:t>
      </w:r>
      <w:del w:id="6" w:author="greatwall" w:date="2023-05-05T11:15:26Z">
        <w:r>
          <w:rPr>
            <w:rFonts w:hint="eastAsia" w:eastAsia="仿宋_GB2312"/>
            <w:kern w:val="0"/>
            <w:sz w:val="32"/>
            <w:szCs w:val="32"/>
          </w:rPr>
          <w:delText>江门市商事</w:delText>
        </w:r>
      </w:del>
      <w:r>
        <w:rPr>
          <w:rFonts w:hint="eastAsia" w:eastAsia="仿宋_GB2312"/>
          <w:kern w:val="0"/>
          <w:sz w:val="32"/>
          <w:szCs w:val="32"/>
        </w:rPr>
        <w:t>江门市商事主体住所（经营场所）负面清单》所列禁设区域内容，本人（单位）已完全知晓相关内容。</w:t>
      </w:r>
      <w:bookmarkStart w:id="0" w:name="_GoBack"/>
      <w:bookmarkEnd w:id="0"/>
    </w:p>
    <w:p>
      <w:pPr>
        <w:widowControl/>
        <w:spacing w:line="660" w:lineRule="atLeas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本人（单位）郑重承诺：本次申请登记注册并未以《江门市商事主体住所（经营场所）负面清单》所列禁设区域的场所作为住所（主要经营场所、经营场所）。如果违反本承诺，将承担一切法律后果。</w:t>
      </w:r>
    </w:p>
    <w:p>
      <w:pPr>
        <w:widowControl/>
        <w:spacing w:line="600" w:lineRule="atLeast"/>
        <w:rPr>
          <w:del w:id="7" w:author="王军鹏" w:date="2023-04-28T12:47:00Z"/>
          <w:rFonts w:eastAsia="仿宋_GB2312"/>
          <w:kern w:val="0"/>
          <w:sz w:val="32"/>
          <w:szCs w:val="32"/>
        </w:rPr>
      </w:pPr>
    </w:p>
    <w:p>
      <w:pPr>
        <w:widowControl/>
        <w:spacing w:line="600" w:lineRule="atLeast"/>
        <w:rPr>
          <w:rFonts w:eastAsia="仿宋_GB2312"/>
          <w:kern w:val="0"/>
          <w:sz w:val="32"/>
          <w:szCs w:val="32"/>
        </w:rPr>
      </w:pPr>
    </w:p>
    <w:p>
      <w:pPr>
        <w:widowControl/>
        <w:spacing w:line="600" w:lineRule="atLeast"/>
        <w:ind w:firstLine="3520" w:firstLineChars="11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申请人签署：</w:t>
      </w:r>
      <w:r>
        <w:rPr>
          <w:rFonts w:eastAsia="仿宋_GB2312"/>
          <w:kern w:val="0"/>
          <w:sz w:val="32"/>
          <w:szCs w:val="32"/>
        </w:rPr>
        <w:t xml:space="preserve"> </w:t>
      </w:r>
    </w:p>
    <w:p>
      <w:pPr>
        <w:widowControl/>
        <w:spacing w:line="600" w:lineRule="atLeast"/>
        <w:ind w:right="640" w:firstLine="4320" w:firstLineChars="135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color w:val="FF0000"/>
          <w:kern w:val="0"/>
          <w:sz w:val="32"/>
          <w:szCs w:val="32"/>
        </w:rPr>
        <w:t xml:space="preserve"> </w:t>
      </w:r>
      <w:r>
        <w:rPr>
          <w:rFonts w:hint="eastAsia" w:eastAsia="仿宋_GB2312"/>
          <w:kern w:val="0"/>
          <w:sz w:val="32"/>
          <w:szCs w:val="32"/>
        </w:rPr>
        <w:t xml:space="preserve">  年    月    日</w:t>
      </w:r>
    </w:p>
    <w:p>
      <w:pPr>
        <w:widowControl/>
        <w:spacing w:before="156" w:line="400" w:lineRule="atLeast"/>
        <w:rPr>
          <w:del w:id="8" w:author="王军鹏" w:date="2023-04-28T12:48:00Z"/>
          <w:rFonts w:eastAsia="仿宋_GB2312"/>
          <w:b/>
          <w:bCs/>
          <w:kern w:val="0"/>
          <w:szCs w:val="21"/>
        </w:rPr>
      </w:pPr>
    </w:p>
    <w:p>
      <w:pPr>
        <w:widowControl/>
        <w:spacing w:before="156" w:line="400" w:lineRule="atLeast"/>
        <w:rPr>
          <w:rFonts w:eastAsia="仿宋_GB2312"/>
          <w:b/>
          <w:bCs/>
          <w:kern w:val="0"/>
          <w:szCs w:val="21"/>
        </w:rPr>
      </w:pPr>
    </w:p>
    <w:p>
      <w:pPr>
        <w:widowControl/>
        <w:spacing w:line="360" w:lineRule="atLeast"/>
        <w:ind w:firstLine="420"/>
        <w:rPr>
          <w:rFonts w:eastAsia="仿宋_GB2312"/>
          <w:kern w:val="0"/>
          <w:szCs w:val="21"/>
        </w:rPr>
      </w:pPr>
      <w:r>
        <w:rPr>
          <w:rFonts w:hint="eastAsia" w:eastAsia="仿宋_GB2312"/>
          <w:b/>
          <w:bCs/>
          <w:kern w:val="0"/>
          <w:szCs w:val="21"/>
        </w:rPr>
        <w:t>注：</w:t>
      </w:r>
      <w:r>
        <w:rPr>
          <w:rFonts w:eastAsia="仿宋_GB2312"/>
          <w:kern w:val="0"/>
          <w:szCs w:val="21"/>
        </w:rPr>
        <w:t>1.</w:t>
      </w:r>
      <w:r>
        <w:rPr>
          <w:rFonts w:hint="eastAsia" w:eastAsia="仿宋_GB2312"/>
          <w:kern w:val="0"/>
          <w:szCs w:val="21"/>
        </w:rPr>
        <w:t>申请人为公司、非公司企业法人、非公司外商投资企业、农民专业合作社的，由法定代表人签字；申请人为外国（地区）企业在中国境内从事生产经营活动的，由有权签字人签字；申请人为合伙企业、外商投资合伙企业的，由全体合伙人或委托执行事务合伙人签字；申请人为个人独资企业的，由投资人签字；申请人为个体工商户的，由经营者签字。变更登记时还须加盖公章，外国（地区）企业在中国境内从事生产经营活动除外。</w:t>
      </w:r>
    </w:p>
    <w:p>
      <w:pPr>
        <w:widowControl/>
        <w:spacing w:line="360" w:lineRule="atLeast"/>
        <w:ind w:firstLine="420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2.</w:t>
      </w:r>
      <w:r>
        <w:rPr>
          <w:rFonts w:hint="eastAsia" w:eastAsia="仿宋_GB2312"/>
          <w:kern w:val="0"/>
          <w:szCs w:val="21"/>
        </w:rPr>
        <w:t>有限责任公司和股份有限公司的分公司、企业非法人分支机构由隶属企业的法定代表人签字，营业单位由隶属单位的法定代表人签字，个人独资企业分支机构由隶属企业投资人签字，合伙企业分支机构由合伙企业执行事务合伙人或委派代表签署。设立、变更登记时还须加盖隶属企业（单位）公章，外国（地区）企业在中国境内从事生产经营活动除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军鹏">
    <w15:presenceInfo w15:providerId="None" w15:userId="王军鹏"/>
  </w15:person>
  <w15:person w15:author="greatwall">
    <w15:presenceInfo w15:providerId="None" w15:userId="greatw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YThhZjQ0NDViN2RiZTUwOWI0MDg4OThlNTE0ZDAifQ=="/>
    <w:docVar w:name="KGWebUrl" w:val="http://19.121.241.45/seeyon/officeservlet"/>
  </w:docVars>
  <w:rsids>
    <w:rsidRoot w:val="00EC39BE"/>
    <w:rsid w:val="003506E1"/>
    <w:rsid w:val="006D6604"/>
    <w:rsid w:val="008F7F0D"/>
    <w:rsid w:val="00912978"/>
    <w:rsid w:val="009D01A5"/>
    <w:rsid w:val="00A152E3"/>
    <w:rsid w:val="00A9745D"/>
    <w:rsid w:val="00B624F6"/>
    <w:rsid w:val="00BA08A6"/>
    <w:rsid w:val="00EC39BE"/>
    <w:rsid w:val="0D061000"/>
    <w:rsid w:val="74CFCDB7"/>
    <w:rsid w:val="D4F8F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88</Words>
  <Characters>503</Characters>
  <Lines>4</Lines>
  <Paragraphs>1</Paragraphs>
  <TotalTime>0</TotalTime>
  <ScaleCrop>false</ScaleCrop>
  <LinksUpToDate>false</LinksUpToDate>
  <CharactersWithSpaces>590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2023-04-28T12:48:00Z</dcterms:created>
  <dc:creator>罗春丽</dc:creator>
  <cp:lastModifiedBy>greatwall</cp:lastModifiedBy>
  <dcterms:modified xsi:type="dcterms:W3CDTF">2023-05-05T11:15:29Z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8010C14D11D84F7BA43D441EB852D284</vt:lpwstr>
  </property>
</Properties>
</file>