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napToGrid w:val="0"/>
        <w:spacing w:before="0" w:beforeAutospacing="0" w:after="0" w:afterAutospacing="0" w:line="360" w:lineRule="auto"/>
        <w:contextualSpacing/>
        <w:jc w:val="center"/>
        <w:rPr>
          <w:del w:id="0" w:author="陈日胜" w:date="2023-04-28T16:45:26Z"/>
          <w:color w:val="333333"/>
          <w:sz w:val="44"/>
          <w:szCs w:val="33"/>
        </w:rPr>
      </w:pPr>
      <w:ins w:id="1" w:author="陈日胜" w:date="2023-04-28T16:45:23Z">
        <w:r>
          <w:rPr>
            <w:rFonts w:hint="eastAsia"/>
            <w:color w:val="333333"/>
            <w:sz w:val="44"/>
            <w:szCs w:val="33"/>
          </w:rPr>
          <w:t>江门市市场监督管理局</w:t>
        </w:r>
      </w:ins>
      <w:r>
        <w:rPr>
          <w:rFonts w:hint="eastAsia"/>
          <w:color w:val="333333"/>
          <w:sz w:val="44"/>
          <w:szCs w:val="33"/>
        </w:rPr>
        <w:t>关于</w:t>
      </w:r>
      <w:del w:id="2" w:author="陈日胜" w:date="2023-04-28T16:43:03Z">
        <w:r>
          <w:rPr>
            <w:rFonts w:hint="eastAsia"/>
            <w:color w:val="333333"/>
            <w:sz w:val="44"/>
            <w:szCs w:val="33"/>
          </w:rPr>
          <w:delText>贯彻</w:delText>
        </w:r>
      </w:del>
      <w:ins w:id="3" w:author="陈日胜" w:date="2023-04-28T16:43:03Z">
        <w:r>
          <w:rPr>
            <w:rFonts w:hint="eastAsia"/>
            <w:color w:val="333333"/>
            <w:sz w:val="44"/>
            <w:szCs w:val="33"/>
            <w:lang w:eastAsia="zh-CN"/>
          </w:rPr>
          <w:t>进一</w:t>
        </w:r>
      </w:ins>
      <w:ins w:id="4" w:author="陈日胜" w:date="2023-04-28T16:43:04Z">
        <w:r>
          <w:rPr>
            <w:rFonts w:hint="eastAsia"/>
            <w:color w:val="333333"/>
            <w:sz w:val="44"/>
            <w:szCs w:val="33"/>
            <w:lang w:eastAsia="zh-CN"/>
          </w:rPr>
          <w:t>步</w:t>
        </w:r>
      </w:ins>
      <w:r>
        <w:rPr>
          <w:rFonts w:hint="eastAsia"/>
          <w:color w:val="333333"/>
          <w:sz w:val="44"/>
          <w:szCs w:val="33"/>
        </w:rPr>
        <w:t>落实《江门市市场主体住所</w:t>
      </w:r>
    </w:p>
    <w:p>
      <w:pPr>
        <w:pStyle w:val="2"/>
        <w:widowControl/>
        <w:snapToGrid w:val="0"/>
        <w:spacing w:before="0" w:beforeAutospacing="0" w:after="0" w:afterAutospacing="0" w:line="360" w:lineRule="auto"/>
        <w:contextualSpacing/>
        <w:jc w:val="center"/>
        <w:rPr>
          <w:color w:val="333333"/>
          <w:sz w:val="44"/>
          <w:szCs w:val="33"/>
        </w:rPr>
      </w:pPr>
      <w:r>
        <w:rPr>
          <w:rFonts w:hint="eastAsia"/>
          <w:color w:val="333333"/>
          <w:sz w:val="44"/>
          <w:szCs w:val="33"/>
        </w:rPr>
        <w:t>登记管理办法》</w:t>
      </w:r>
      <w:del w:id="5" w:author="陈日胜" w:date="2023-04-28T16:44:50Z">
        <w:r>
          <w:rPr>
            <w:rFonts w:hint="eastAsia"/>
            <w:color w:val="333333"/>
            <w:sz w:val="44"/>
            <w:szCs w:val="33"/>
          </w:rPr>
          <w:delText>有关工作</w:delText>
        </w:r>
      </w:del>
      <w:r>
        <w:rPr>
          <w:rFonts w:hint="eastAsia"/>
          <w:color w:val="333333"/>
          <w:sz w:val="44"/>
          <w:szCs w:val="33"/>
        </w:rPr>
        <w:t>的通知</w:t>
      </w:r>
    </w:p>
    <w:p/>
    <w:p>
      <w:pPr>
        <w:pStyle w:val="7"/>
        <w:spacing w:before="0" w:beforeAutospacing="0" w:after="0" w:afterAutospacing="0" w:line="360" w:lineRule="auto"/>
        <w:rPr>
          <w:rFonts w:hint="eastAsia" w:ascii="宋体" w:eastAsia="宋体"/>
          <w:color w:val="000000"/>
          <w:sz w:val="30"/>
          <w:szCs w:val="30"/>
          <w:lang w:eastAsia="zh-CN"/>
        </w:rPr>
      </w:pPr>
      <w:r>
        <w:rPr>
          <w:rFonts w:hint="eastAsia" w:ascii="宋体" w:hAnsi="宋体"/>
          <w:color w:val="000000"/>
          <w:sz w:val="30"/>
          <w:szCs w:val="30"/>
        </w:rPr>
        <w:t>各县（市、区）市场监督管理局：</w:t>
      </w:r>
      <w:r>
        <w:rPr>
          <w:rFonts w:ascii="宋体"/>
          <w:color w:val="000000"/>
          <w:sz w:val="30"/>
          <w:szCs w:val="30"/>
        </w:rPr>
        <w:br w:type="textWrapping"/>
      </w:r>
      <w:r>
        <w:rPr>
          <w:rFonts w:ascii="宋体" w:hAnsi="宋体"/>
          <w:color w:val="000000"/>
          <w:sz w:val="30"/>
          <w:szCs w:val="30"/>
        </w:rPr>
        <w:t xml:space="preserve">    </w:t>
      </w:r>
      <w:r>
        <w:rPr>
          <w:rFonts w:hint="eastAsia" w:ascii="宋体" w:hAnsi="宋体"/>
          <w:color w:val="000000"/>
          <w:sz w:val="30"/>
          <w:szCs w:val="30"/>
        </w:rPr>
        <w:t>《江门市市场主体住所登记管理办法》（以下简称《管理办法》）已于</w:t>
      </w:r>
      <w:r>
        <w:rPr>
          <w:rFonts w:ascii="宋体" w:hAnsi="宋体"/>
          <w:color w:val="000000"/>
          <w:sz w:val="30"/>
          <w:szCs w:val="30"/>
        </w:rPr>
        <w:t>2022</w:t>
      </w:r>
      <w:r>
        <w:rPr>
          <w:rFonts w:hint="eastAsia" w:ascii="宋体" w:hAnsi="宋体"/>
          <w:color w:val="000000"/>
          <w:sz w:val="30"/>
          <w:szCs w:val="30"/>
        </w:rPr>
        <w:t>年</w:t>
      </w:r>
      <w:r>
        <w:rPr>
          <w:rFonts w:ascii="宋体" w:hAnsi="宋体"/>
          <w:color w:val="000000"/>
          <w:sz w:val="30"/>
          <w:szCs w:val="30"/>
        </w:rPr>
        <w:t>10</w:t>
      </w:r>
      <w:r>
        <w:rPr>
          <w:rFonts w:hint="eastAsia" w:ascii="宋体" w:hAnsi="宋体"/>
          <w:color w:val="000000"/>
          <w:sz w:val="30"/>
          <w:szCs w:val="30"/>
        </w:rPr>
        <w:t>月</w:t>
      </w:r>
      <w:r>
        <w:rPr>
          <w:rFonts w:ascii="宋体" w:hAnsi="宋体"/>
          <w:color w:val="000000"/>
          <w:sz w:val="30"/>
          <w:szCs w:val="30"/>
        </w:rPr>
        <w:t>13</w:t>
      </w:r>
      <w:r>
        <w:rPr>
          <w:rFonts w:hint="eastAsia" w:ascii="宋体" w:hAnsi="宋体"/>
          <w:color w:val="000000"/>
          <w:sz w:val="30"/>
          <w:szCs w:val="30"/>
        </w:rPr>
        <w:t>日由江门市政府印发，并于</w:t>
      </w:r>
      <w:r>
        <w:rPr>
          <w:rFonts w:ascii="宋体" w:hAnsi="宋体"/>
          <w:color w:val="000000"/>
          <w:sz w:val="30"/>
          <w:szCs w:val="30"/>
        </w:rPr>
        <w:t>2022</w:t>
      </w:r>
      <w:r>
        <w:rPr>
          <w:rFonts w:hint="eastAsia" w:ascii="宋体" w:hAnsi="宋体"/>
          <w:color w:val="000000"/>
          <w:sz w:val="30"/>
          <w:szCs w:val="30"/>
        </w:rPr>
        <w:t>年</w:t>
      </w:r>
      <w:r>
        <w:rPr>
          <w:rFonts w:ascii="宋体" w:hAnsi="宋体"/>
          <w:color w:val="000000"/>
          <w:sz w:val="30"/>
          <w:szCs w:val="30"/>
        </w:rPr>
        <w:t>11</w:t>
      </w:r>
      <w:r>
        <w:rPr>
          <w:rFonts w:hint="eastAsia" w:ascii="宋体" w:hAnsi="宋体"/>
          <w:color w:val="000000"/>
          <w:sz w:val="30"/>
          <w:szCs w:val="30"/>
        </w:rPr>
        <w:t>月</w:t>
      </w:r>
      <w:r>
        <w:rPr>
          <w:rFonts w:ascii="宋体" w:hAnsi="宋体"/>
          <w:color w:val="000000"/>
          <w:sz w:val="30"/>
          <w:szCs w:val="30"/>
        </w:rPr>
        <w:t>15</w:t>
      </w:r>
      <w:r>
        <w:rPr>
          <w:rFonts w:hint="eastAsia" w:ascii="宋体" w:hAnsi="宋体"/>
          <w:color w:val="000000"/>
          <w:sz w:val="30"/>
          <w:szCs w:val="30"/>
        </w:rPr>
        <w:t>日起实施。为</w:t>
      </w:r>
      <w:del w:id="6" w:author="陈日胜" w:date="2023-04-28T16:43:25Z">
        <w:r>
          <w:rPr>
            <w:rFonts w:hint="eastAsia" w:ascii="宋体" w:hAnsi="宋体"/>
            <w:color w:val="000000"/>
            <w:sz w:val="30"/>
            <w:szCs w:val="30"/>
          </w:rPr>
          <w:delText>确保</w:delText>
        </w:r>
      </w:del>
      <w:ins w:id="7" w:author="陈日胜" w:date="2023-04-28T16:43:25Z">
        <w:r>
          <w:rPr>
            <w:rFonts w:hint="eastAsia" w:ascii="宋体" w:hAnsi="宋体"/>
            <w:color w:val="000000"/>
            <w:sz w:val="30"/>
            <w:szCs w:val="30"/>
            <w:lang w:eastAsia="zh-CN"/>
          </w:rPr>
          <w:t>进一</w:t>
        </w:r>
      </w:ins>
      <w:ins w:id="8" w:author="陈日胜" w:date="2023-04-28T16:43:26Z">
        <w:r>
          <w:rPr>
            <w:rFonts w:hint="eastAsia" w:ascii="宋体" w:hAnsi="宋体"/>
            <w:color w:val="000000"/>
            <w:sz w:val="30"/>
            <w:szCs w:val="30"/>
            <w:lang w:eastAsia="zh-CN"/>
          </w:rPr>
          <w:t>步落实</w:t>
        </w:r>
      </w:ins>
      <w:r>
        <w:rPr>
          <w:rFonts w:hint="eastAsia" w:ascii="宋体" w:hAnsi="宋体"/>
          <w:color w:val="000000"/>
          <w:sz w:val="30"/>
          <w:szCs w:val="30"/>
        </w:rPr>
        <w:t>《管理办法》</w:t>
      </w:r>
      <w:del w:id="9" w:author="陈日胜" w:date="2023-04-28T16:43:33Z">
        <w:r>
          <w:rPr>
            <w:rFonts w:hint="eastAsia" w:ascii="宋体" w:hAnsi="宋体"/>
            <w:color w:val="000000"/>
            <w:sz w:val="30"/>
            <w:szCs w:val="30"/>
          </w:rPr>
          <w:delText>贯彻</w:delText>
        </w:r>
      </w:del>
      <w:ins w:id="10" w:author="王军鹏" w:date="2023-04-28T12:28:00Z">
        <w:del w:id="11" w:author="陈日胜" w:date="2023-04-28T16:43:33Z">
          <w:r>
            <w:rPr>
              <w:rFonts w:hint="eastAsia" w:ascii="宋体" w:hAnsi="宋体"/>
              <w:color w:val="000000"/>
              <w:sz w:val="30"/>
              <w:szCs w:val="30"/>
            </w:rPr>
            <w:delText>改革</w:delText>
          </w:r>
        </w:del>
      </w:ins>
      <w:ins w:id="12" w:author="王军鹏" w:date="2023-04-28T12:29:00Z">
        <w:del w:id="13" w:author="陈日胜" w:date="2023-04-28T16:43:33Z">
          <w:r>
            <w:rPr>
              <w:rFonts w:hint="eastAsia" w:ascii="宋体" w:hAnsi="宋体"/>
              <w:color w:val="000000"/>
              <w:sz w:val="30"/>
              <w:szCs w:val="30"/>
            </w:rPr>
            <w:delText>措施</w:delText>
          </w:r>
        </w:del>
      </w:ins>
      <w:del w:id="14" w:author="陈日胜" w:date="2023-04-28T16:43:33Z">
        <w:r>
          <w:rPr>
            <w:rFonts w:hint="eastAsia" w:ascii="宋体" w:hAnsi="宋体"/>
            <w:color w:val="000000"/>
            <w:sz w:val="30"/>
            <w:szCs w:val="30"/>
          </w:rPr>
          <w:delText>落实到位</w:delText>
        </w:r>
      </w:del>
      <w:ins w:id="15" w:author="王军鹏" w:date="2023-04-28T12:29:00Z">
        <w:del w:id="16" w:author="陈日胜" w:date="2023-04-28T16:43:33Z">
          <w:r>
            <w:rPr>
              <w:rFonts w:hint="eastAsia" w:ascii="宋体" w:hAnsi="宋体"/>
              <w:color w:val="000000"/>
              <w:sz w:val="30"/>
              <w:szCs w:val="30"/>
            </w:rPr>
            <w:delText>实处</w:delText>
          </w:r>
        </w:del>
      </w:ins>
      <w:r>
        <w:rPr>
          <w:rFonts w:hint="eastAsia" w:ascii="宋体" w:hAnsi="宋体"/>
          <w:color w:val="000000"/>
          <w:sz w:val="30"/>
          <w:szCs w:val="30"/>
        </w:rPr>
        <w:t>，现提出以下</w:t>
      </w:r>
      <w:del w:id="17" w:author="王军鹏" w:date="2023-04-28T12:29:00Z">
        <w:r>
          <w:rPr>
            <w:rFonts w:hint="eastAsia" w:ascii="宋体" w:hAnsi="宋体"/>
            <w:color w:val="000000"/>
            <w:sz w:val="30"/>
            <w:szCs w:val="30"/>
          </w:rPr>
          <w:delText>具体</w:delText>
        </w:r>
      </w:del>
      <w:del w:id="18" w:author="陈日胜" w:date="2023-04-28T16:37:45Z">
        <w:r>
          <w:rPr>
            <w:rFonts w:hint="eastAsia" w:ascii="宋体" w:hAnsi="宋体"/>
            <w:color w:val="000000"/>
            <w:sz w:val="30"/>
            <w:szCs w:val="30"/>
          </w:rPr>
          <w:delText>工</w:delText>
        </w:r>
      </w:del>
      <w:del w:id="19" w:author="陈日胜" w:date="2023-04-28T16:37:46Z">
        <w:r>
          <w:rPr>
            <w:rFonts w:hint="eastAsia" w:ascii="宋体" w:hAnsi="宋体"/>
            <w:color w:val="000000"/>
            <w:sz w:val="30"/>
            <w:szCs w:val="30"/>
          </w:rPr>
          <w:delText>作</w:delText>
        </w:r>
      </w:del>
      <w:r>
        <w:rPr>
          <w:rFonts w:hint="eastAsia" w:ascii="宋体" w:hAnsi="宋体"/>
          <w:color w:val="000000"/>
          <w:sz w:val="30"/>
          <w:szCs w:val="30"/>
        </w:rPr>
        <w:t>要求</w:t>
      </w:r>
      <w:ins w:id="20" w:author="陈日胜" w:date="2023-04-28T16:43:48Z">
        <w:r>
          <w:rPr>
            <w:rFonts w:hint="eastAsia" w:ascii="宋体" w:hAnsi="宋体"/>
            <w:color w:val="000000"/>
            <w:sz w:val="30"/>
            <w:szCs w:val="30"/>
            <w:lang w:eastAsia="zh-CN"/>
          </w:rPr>
          <w:t>，</w:t>
        </w:r>
      </w:ins>
      <w:ins w:id="21" w:author="陈日胜" w:date="2023-04-28T16:43:50Z">
        <w:r>
          <w:rPr>
            <w:rFonts w:hint="eastAsia" w:ascii="宋体" w:hAnsi="宋体"/>
            <w:color w:val="000000"/>
            <w:sz w:val="30"/>
            <w:szCs w:val="30"/>
            <w:lang w:eastAsia="zh-CN"/>
          </w:rPr>
          <w:t>请认</w:t>
        </w:r>
      </w:ins>
      <w:ins w:id="22" w:author="陈日胜" w:date="2023-04-28T16:43:51Z">
        <w:r>
          <w:rPr>
            <w:rFonts w:hint="eastAsia" w:ascii="宋体" w:hAnsi="宋体"/>
            <w:color w:val="000000"/>
            <w:sz w:val="30"/>
            <w:szCs w:val="30"/>
            <w:lang w:eastAsia="zh-CN"/>
          </w:rPr>
          <w:t>真</w:t>
        </w:r>
      </w:ins>
      <w:ins w:id="23" w:author="陈日胜" w:date="2023-04-28T16:43:53Z">
        <w:r>
          <w:rPr>
            <w:rFonts w:hint="eastAsia" w:ascii="宋体" w:hAnsi="宋体"/>
            <w:color w:val="000000"/>
            <w:sz w:val="30"/>
            <w:szCs w:val="30"/>
            <w:lang w:eastAsia="zh-CN"/>
          </w:rPr>
          <w:t>贯彻</w:t>
        </w:r>
      </w:ins>
      <w:ins w:id="24" w:author="陈日胜" w:date="2023-04-28T16:43:55Z">
        <w:r>
          <w:rPr>
            <w:rFonts w:hint="eastAsia" w:ascii="宋体" w:hAnsi="宋体"/>
            <w:color w:val="000000"/>
            <w:sz w:val="30"/>
            <w:szCs w:val="30"/>
            <w:lang w:eastAsia="zh-CN"/>
          </w:rPr>
          <w:t>执行</w:t>
        </w:r>
      </w:ins>
      <w:del w:id="25" w:author="陈日胜" w:date="2023-04-28T16:43:56Z">
        <w:r>
          <w:rPr>
            <w:rFonts w:hint="eastAsia" w:ascii="宋体" w:hAnsi="宋体"/>
            <w:color w:val="000000"/>
            <w:sz w:val="30"/>
            <w:szCs w:val="30"/>
          </w:rPr>
          <w:delText>：</w:delText>
        </w:r>
      </w:del>
      <w:ins w:id="26" w:author="陈日胜" w:date="2023-04-28T16:43:57Z">
        <w:r>
          <w:rPr>
            <w:rFonts w:hint="eastAsia" w:ascii="宋体" w:hAnsi="宋体"/>
            <w:color w:val="000000"/>
            <w:sz w:val="30"/>
            <w:szCs w:val="30"/>
            <w:lang w:eastAsia="zh-CN"/>
          </w:rPr>
          <w:t>。</w:t>
        </w:r>
      </w:ins>
    </w:p>
    <w:p>
      <w:pPr>
        <w:spacing w:line="360" w:lineRule="auto"/>
        <w:ind w:firstLine="600"/>
        <w:rPr>
          <w:rFonts w:ascii="宋体"/>
          <w:color w:val="000000"/>
          <w:kern w:val="0"/>
          <w:sz w:val="30"/>
          <w:szCs w:val="30"/>
        </w:rPr>
      </w:pPr>
      <w:r>
        <w:rPr>
          <w:rFonts w:hint="eastAsia" w:ascii="宋体" w:hAnsi="宋体"/>
          <w:b/>
          <w:color w:val="000000"/>
          <w:kern w:val="0"/>
          <w:sz w:val="30"/>
          <w:szCs w:val="30"/>
        </w:rPr>
        <w:t>一、认真组织</w:t>
      </w:r>
      <w:ins w:id="27" w:author="王军鹏" w:date="2023-04-28T12:42:00Z">
        <w:r>
          <w:rPr>
            <w:rFonts w:hint="eastAsia" w:ascii="宋体" w:hAnsi="宋体"/>
            <w:b/>
            <w:color w:val="000000"/>
            <w:kern w:val="0"/>
            <w:sz w:val="30"/>
            <w:szCs w:val="30"/>
          </w:rPr>
          <w:t>宣传</w:t>
        </w:r>
      </w:ins>
      <w:del w:id="28" w:author="王军鹏" w:date="2023-04-27T17:50:00Z">
        <w:r>
          <w:rPr>
            <w:rFonts w:hint="eastAsia" w:ascii="宋体" w:hAnsi="宋体"/>
            <w:b/>
            <w:color w:val="000000"/>
            <w:kern w:val="0"/>
            <w:sz w:val="30"/>
            <w:szCs w:val="30"/>
          </w:rPr>
          <w:delText>开展《管理办法》</w:delText>
        </w:r>
      </w:del>
      <w:r>
        <w:rPr>
          <w:rFonts w:hint="eastAsia" w:ascii="宋体" w:hAnsi="宋体"/>
          <w:b/>
          <w:color w:val="000000"/>
          <w:kern w:val="0"/>
          <w:sz w:val="30"/>
          <w:szCs w:val="30"/>
        </w:rPr>
        <w:t>培训</w:t>
      </w:r>
      <w:del w:id="29" w:author="王军鹏" w:date="2023-04-28T12:42:00Z">
        <w:r>
          <w:rPr>
            <w:rFonts w:hint="eastAsia" w:ascii="宋体" w:hAnsi="宋体"/>
            <w:b/>
            <w:color w:val="000000"/>
            <w:kern w:val="0"/>
            <w:sz w:val="30"/>
            <w:szCs w:val="30"/>
          </w:rPr>
          <w:delText>和宣传工作</w:delText>
        </w:r>
      </w:del>
      <w:r>
        <w:rPr>
          <w:rFonts w:hint="eastAsia" w:ascii="宋体" w:hAnsi="宋体"/>
          <w:b/>
          <w:color w:val="000000"/>
          <w:kern w:val="0"/>
          <w:sz w:val="30"/>
          <w:szCs w:val="30"/>
        </w:rPr>
        <w:t>。一是</w:t>
      </w:r>
      <w:r>
        <w:rPr>
          <w:rFonts w:hint="eastAsia" w:ascii="宋体" w:hAnsi="宋体"/>
          <w:color w:val="000000"/>
          <w:kern w:val="0"/>
          <w:sz w:val="30"/>
          <w:szCs w:val="30"/>
        </w:rPr>
        <w:t>组织相关人员认真学习。</w:t>
      </w:r>
      <w:del w:id="30" w:author="陈日胜" w:date="2023-04-28T16:44:05Z">
        <w:r>
          <w:rPr>
            <w:rFonts w:hint="eastAsia" w:ascii="宋体" w:hAnsi="宋体"/>
            <w:color w:val="000000"/>
            <w:kern w:val="0"/>
            <w:sz w:val="30"/>
            <w:szCs w:val="30"/>
          </w:rPr>
          <w:delText>各县（市、区）市场监管局</w:delText>
        </w:r>
      </w:del>
      <w:r>
        <w:rPr>
          <w:rFonts w:hint="eastAsia" w:ascii="宋体" w:hAnsi="宋体"/>
          <w:color w:val="000000"/>
          <w:kern w:val="0"/>
          <w:sz w:val="30"/>
          <w:szCs w:val="30"/>
        </w:rPr>
        <w:t>要组织相关股室、市场监管所学习《管理办法》，</w:t>
      </w:r>
      <w:del w:id="31" w:author="王军鹏" w:date="2023-04-27T17:50:00Z">
        <w:r>
          <w:rPr>
            <w:rFonts w:hint="eastAsia" w:ascii="宋体" w:hAnsi="宋体"/>
            <w:color w:val="000000"/>
            <w:kern w:val="0"/>
            <w:sz w:val="30"/>
            <w:szCs w:val="30"/>
          </w:rPr>
          <w:delText>并</w:delText>
        </w:r>
      </w:del>
      <w:r>
        <w:rPr>
          <w:rFonts w:hint="eastAsia" w:ascii="宋体" w:hAnsi="宋体"/>
          <w:color w:val="000000"/>
          <w:kern w:val="0"/>
          <w:sz w:val="30"/>
          <w:szCs w:val="30"/>
        </w:rPr>
        <w:t>着重加强对登记窗口人员的培训，提高窗口人员业务水平，熟练掌握住所登记改革的各项措施，</w:t>
      </w:r>
      <w:del w:id="32" w:author="王军鹏" w:date="2023-04-27T17:51:00Z">
        <w:r>
          <w:rPr>
            <w:rFonts w:hint="eastAsia" w:ascii="宋体" w:hAnsi="宋体"/>
            <w:color w:val="000000"/>
            <w:kern w:val="0"/>
            <w:sz w:val="30"/>
            <w:szCs w:val="30"/>
          </w:rPr>
          <w:delText>确保</w:delText>
        </w:r>
      </w:del>
      <w:ins w:id="33" w:author="王军鹏" w:date="2023-04-27T17:51:00Z">
        <w:r>
          <w:rPr>
            <w:rFonts w:hint="eastAsia" w:ascii="宋体" w:hAnsi="宋体"/>
            <w:color w:val="000000"/>
            <w:kern w:val="0"/>
            <w:sz w:val="30"/>
            <w:szCs w:val="30"/>
          </w:rPr>
          <w:t>推进</w:t>
        </w:r>
      </w:ins>
      <w:r>
        <w:rPr>
          <w:rFonts w:hint="eastAsia" w:ascii="宋体" w:hAnsi="宋体"/>
          <w:color w:val="000000"/>
          <w:kern w:val="0"/>
          <w:sz w:val="30"/>
          <w:szCs w:val="30"/>
        </w:rPr>
        <w:t>各项改革措施落实到位。</w:t>
      </w:r>
      <w:r>
        <w:rPr>
          <w:rFonts w:hint="eastAsia" w:ascii="宋体" w:hAnsi="宋体"/>
          <w:b/>
          <w:color w:val="000000"/>
          <w:kern w:val="0"/>
          <w:sz w:val="30"/>
          <w:szCs w:val="30"/>
        </w:rPr>
        <w:t>二是</w:t>
      </w:r>
      <w:r>
        <w:rPr>
          <w:rFonts w:hint="eastAsia" w:ascii="宋体" w:hAnsi="宋体"/>
          <w:color w:val="000000"/>
          <w:kern w:val="0"/>
          <w:sz w:val="30"/>
          <w:szCs w:val="30"/>
        </w:rPr>
        <w:t>加大宣传力度。</w:t>
      </w:r>
      <w:del w:id="34" w:author="陈日胜" w:date="2023-04-28T16:39:18Z">
        <w:r>
          <w:rPr>
            <w:rFonts w:hint="eastAsia" w:ascii="宋体" w:hAnsi="宋体"/>
            <w:color w:val="000000"/>
            <w:kern w:val="0"/>
            <w:sz w:val="30"/>
            <w:szCs w:val="30"/>
          </w:rPr>
          <w:delText>各县（市、区）市场监管局</w:delText>
        </w:r>
      </w:del>
      <w:r>
        <w:rPr>
          <w:rFonts w:hint="eastAsia" w:ascii="宋体" w:hAnsi="宋体"/>
          <w:color w:val="000000"/>
          <w:kern w:val="0"/>
          <w:sz w:val="30"/>
          <w:szCs w:val="30"/>
        </w:rPr>
        <w:t>要采取多种形式</w:t>
      </w:r>
      <w:del w:id="35" w:author="陈日胜" w:date="2023-04-28T16:44:25Z">
        <w:r>
          <w:rPr>
            <w:rFonts w:ascii="宋体" w:hAnsi="宋体"/>
            <w:color w:val="000000"/>
            <w:kern w:val="0"/>
            <w:sz w:val="30"/>
            <w:szCs w:val="30"/>
          </w:rPr>
          <w:delText>,</w:delText>
        </w:r>
      </w:del>
      <w:del w:id="36" w:author="陈日胜" w:date="2023-04-28T16:44:25Z">
        <w:r>
          <w:rPr>
            <w:rFonts w:hint="eastAsia" w:ascii="宋体" w:hAnsi="宋体"/>
            <w:color w:val="000000"/>
            <w:kern w:val="0"/>
            <w:sz w:val="30"/>
            <w:szCs w:val="30"/>
          </w:rPr>
          <w:delText>通过多种</w:delText>
        </w:r>
      </w:del>
      <w:ins w:id="37" w:author="陈日胜" w:date="2023-04-28T16:44:25Z">
        <w:r>
          <w:rPr>
            <w:rFonts w:hint="eastAsia" w:ascii="宋体" w:hAnsi="宋体"/>
            <w:color w:val="000000"/>
            <w:kern w:val="0"/>
            <w:sz w:val="30"/>
            <w:szCs w:val="30"/>
            <w:lang w:eastAsia="zh-CN"/>
          </w:rPr>
          <w:t>、</w:t>
        </w:r>
      </w:ins>
      <w:r>
        <w:rPr>
          <w:rFonts w:hint="eastAsia" w:ascii="宋体" w:hAnsi="宋体"/>
          <w:color w:val="000000"/>
          <w:kern w:val="0"/>
          <w:sz w:val="30"/>
          <w:szCs w:val="30"/>
        </w:rPr>
        <w:t>渠道</w:t>
      </w:r>
      <w:del w:id="38" w:author="陈日胜" w:date="2023-04-28T16:39:08Z">
        <w:r>
          <w:rPr>
            <w:rFonts w:ascii="宋体" w:hAnsi="宋体"/>
            <w:color w:val="000000"/>
            <w:kern w:val="0"/>
            <w:sz w:val="30"/>
            <w:szCs w:val="30"/>
          </w:rPr>
          <w:delText>,</w:delText>
        </w:r>
      </w:del>
      <w:ins w:id="39" w:author="陈日胜" w:date="2023-04-28T16:39:08Z">
        <w:r>
          <w:rPr>
            <w:rFonts w:hint="eastAsia" w:ascii="宋体" w:hAnsi="宋体"/>
            <w:color w:val="000000"/>
            <w:kern w:val="0"/>
            <w:sz w:val="30"/>
            <w:szCs w:val="30"/>
            <w:lang w:eastAsia="zh-CN"/>
          </w:rPr>
          <w:t>，</w:t>
        </w:r>
      </w:ins>
      <w:r>
        <w:rPr>
          <w:rFonts w:hint="eastAsia" w:ascii="宋体" w:hAnsi="宋体"/>
          <w:color w:val="000000"/>
          <w:kern w:val="0"/>
          <w:sz w:val="30"/>
          <w:szCs w:val="30"/>
        </w:rPr>
        <w:t>广泛</w:t>
      </w:r>
      <w:ins w:id="40" w:author="陈日胜" w:date="2023-04-28T16:44:31Z">
        <w:r>
          <w:rPr>
            <w:rFonts w:hint="eastAsia" w:ascii="宋体" w:hAnsi="宋体"/>
            <w:color w:val="000000"/>
            <w:kern w:val="0"/>
            <w:sz w:val="30"/>
            <w:szCs w:val="30"/>
            <w:lang w:eastAsia="zh-CN"/>
          </w:rPr>
          <w:t>深入</w:t>
        </w:r>
      </w:ins>
      <w:r>
        <w:rPr>
          <w:rFonts w:hint="eastAsia" w:ascii="宋体" w:hAnsi="宋体"/>
          <w:color w:val="000000"/>
          <w:kern w:val="0"/>
          <w:sz w:val="30"/>
          <w:szCs w:val="30"/>
        </w:rPr>
        <w:t>开展改革举措</w:t>
      </w:r>
      <w:del w:id="41" w:author="陈日胜" w:date="2023-04-28T16:39:43Z">
        <w:r>
          <w:rPr>
            <w:rFonts w:hint="eastAsia" w:ascii="宋体" w:hAnsi="宋体"/>
            <w:color w:val="000000"/>
            <w:kern w:val="0"/>
            <w:sz w:val="30"/>
            <w:szCs w:val="30"/>
          </w:rPr>
          <w:delText>的</w:delText>
        </w:r>
      </w:del>
      <w:r>
        <w:rPr>
          <w:rFonts w:hint="eastAsia" w:ascii="宋体" w:hAnsi="宋体"/>
          <w:color w:val="000000"/>
          <w:kern w:val="0"/>
          <w:sz w:val="30"/>
          <w:szCs w:val="30"/>
        </w:rPr>
        <w:t>宣传和政策解读</w:t>
      </w:r>
      <w:del w:id="42" w:author="陈日胜" w:date="2023-04-28T16:39:48Z">
        <w:r>
          <w:rPr>
            <w:rFonts w:ascii="宋体" w:hAnsi="宋体"/>
            <w:color w:val="000000"/>
            <w:kern w:val="0"/>
            <w:sz w:val="30"/>
            <w:szCs w:val="30"/>
          </w:rPr>
          <w:delText>,</w:delText>
        </w:r>
      </w:del>
      <w:ins w:id="43" w:author="陈日胜" w:date="2023-04-28T16:39:48Z">
        <w:r>
          <w:rPr>
            <w:rFonts w:hint="eastAsia" w:ascii="宋体" w:hAnsi="宋体"/>
            <w:color w:val="000000"/>
            <w:kern w:val="0"/>
            <w:sz w:val="30"/>
            <w:szCs w:val="30"/>
            <w:lang w:eastAsia="zh-CN"/>
          </w:rPr>
          <w:t>，</w:t>
        </w:r>
      </w:ins>
      <w:del w:id="44" w:author="王军鹏" w:date="2023-04-27T17:51:00Z">
        <w:r>
          <w:rPr>
            <w:rFonts w:hint="eastAsia" w:ascii="宋体" w:hAnsi="宋体"/>
            <w:color w:val="000000"/>
            <w:kern w:val="0"/>
            <w:sz w:val="30"/>
            <w:szCs w:val="30"/>
          </w:rPr>
          <w:delText>积极营造良好的改革氛围，</w:delText>
        </w:r>
      </w:del>
      <w:r>
        <w:rPr>
          <w:rFonts w:hint="eastAsia" w:ascii="宋体" w:hAnsi="宋体"/>
          <w:color w:val="000000"/>
          <w:kern w:val="0"/>
          <w:sz w:val="30"/>
          <w:szCs w:val="30"/>
        </w:rPr>
        <w:t>提高市场主体的知晓度和参与度。</w:t>
      </w:r>
    </w:p>
    <w:p>
      <w:pPr>
        <w:spacing w:line="360" w:lineRule="auto"/>
        <w:ind w:firstLine="596" w:firstLineChars="198"/>
        <w:rPr>
          <w:rFonts w:ascii="宋体" w:cs="宋体"/>
          <w:color w:val="333333"/>
          <w:kern w:val="0"/>
          <w:sz w:val="30"/>
          <w:szCs w:val="30"/>
        </w:rPr>
      </w:pPr>
      <w:r>
        <w:rPr>
          <w:rFonts w:hint="eastAsia" w:ascii="宋体" w:hAnsi="宋体"/>
          <w:b/>
          <w:color w:val="000000"/>
          <w:kern w:val="0"/>
          <w:sz w:val="30"/>
          <w:szCs w:val="30"/>
        </w:rPr>
        <w:t>二、准确把握</w:t>
      </w:r>
      <w:del w:id="45" w:author="王军鹏" w:date="2023-04-27T17:51:00Z">
        <w:r>
          <w:rPr>
            <w:rFonts w:hint="eastAsia" w:ascii="宋体" w:hAnsi="宋体"/>
            <w:b/>
            <w:color w:val="000000"/>
            <w:kern w:val="0"/>
            <w:sz w:val="30"/>
            <w:szCs w:val="30"/>
          </w:rPr>
          <w:delText>市场主体</w:delText>
        </w:r>
      </w:del>
      <w:r>
        <w:rPr>
          <w:rFonts w:hint="eastAsia" w:ascii="宋体" w:hAnsi="宋体"/>
          <w:b/>
          <w:color w:val="000000"/>
          <w:kern w:val="0"/>
          <w:sz w:val="30"/>
          <w:szCs w:val="30"/>
        </w:rPr>
        <w:t>住所登记</w:t>
      </w:r>
      <w:del w:id="46" w:author="王军鹏" w:date="2023-04-27T17:51:00Z">
        <w:r>
          <w:rPr>
            <w:rFonts w:hint="eastAsia" w:ascii="宋体" w:hAnsi="宋体"/>
            <w:b/>
            <w:color w:val="000000"/>
            <w:kern w:val="0"/>
            <w:sz w:val="30"/>
            <w:szCs w:val="30"/>
          </w:rPr>
          <w:delText>时提交的</w:delText>
        </w:r>
      </w:del>
      <w:del w:id="47" w:author="王军鹏" w:date="2023-04-28T12:42:00Z">
        <w:r>
          <w:rPr>
            <w:rFonts w:hint="eastAsia" w:ascii="宋体" w:hAnsi="宋体"/>
            <w:b/>
            <w:color w:val="000000"/>
            <w:kern w:val="0"/>
            <w:sz w:val="30"/>
            <w:szCs w:val="30"/>
          </w:rPr>
          <w:delText>证明</w:delText>
        </w:r>
      </w:del>
      <w:r>
        <w:rPr>
          <w:rFonts w:hint="eastAsia" w:ascii="宋体" w:hAnsi="宋体"/>
          <w:b/>
          <w:color w:val="000000"/>
          <w:kern w:val="0"/>
          <w:sz w:val="30"/>
          <w:szCs w:val="30"/>
        </w:rPr>
        <w:t>材料</w:t>
      </w:r>
      <w:ins w:id="48" w:author="陈日胜" w:date="2023-04-28T16:38:53Z">
        <w:r>
          <w:rPr>
            <w:rFonts w:hint="eastAsia" w:ascii="宋体" w:hAnsi="宋体"/>
            <w:b/>
            <w:color w:val="000000"/>
            <w:kern w:val="0"/>
            <w:sz w:val="30"/>
            <w:szCs w:val="30"/>
            <w:lang w:eastAsia="zh-CN"/>
          </w:rPr>
          <w:t>要</w:t>
        </w:r>
      </w:ins>
      <w:ins w:id="49" w:author="陈日胜" w:date="2023-04-28T16:38:54Z">
        <w:r>
          <w:rPr>
            <w:rFonts w:hint="eastAsia" w:ascii="宋体" w:hAnsi="宋体"/>
            <w:b/>
            <w:color w:val="000000"/>
            <w:kern w:val="0"/>
            <w:sz w:val="30"/>
            <w:szCs w:val="30"/>
            <w:lang w:eastAsia="zh-CN"/>
          </w:rPr>
          <w:t>求</w:t>
        </w:r>
      </w:ins>
      <w:r>
        <w:rPr>
          <w:rFonts w:hint="eastAsia" w:ascii="宋体" w:hAnsi="宋体"/>
          <w:b/>
          <w:color w:val="000000"/>
          <w:kern w:val="0"/>
          <w:sz w:val="30"/>
          <w:szCs w:val="30"/>
        </w:rPr>
        <w:t>。</w:t>
      </w:r>
      <w:r>
        <w:rPr>
          <w:rFonts w:hint="eastAsia" w:ascii="宋体" w:hAnsi="宋体"/>
          <w:color w:val="000000"/>
          <w:kern w:val="0"/>
          <w:sz w:val="30"/>
          <w:szCs w:val="30"/>
        </w:rPr>
        <w:t>市场主体在申请设立登记或住所变更登记时，应严格按照《管理办法》第十条的规定提交住所使用相关材料。对于未取得不动产权证书或无法提交不动产产权相关材料的，可以提交由当地人民政府或者其派出机构、经各县（市、区）人民政府确认可出具市场主体住所使用证明的单位（相关单位名单详见附件</w:t>
      </w:r>
      <w:r>
        <w:rPr>
          <w:rFonts w:ascii="宋体" w:hAnsi="宋体"/>
          <w:color w:val="000000"/>
          <w:kern w:val="0"/>
          <w:sz w:val="30"/>
          <w:szCs w:val="30"/>
        </w:rPr>
        <w:t>1</w:t>
      </w:r>
      <w:r>
        <w:rPr>
          <w:rFonts w:hint="eastAsia" w:ascii="宋体" w:hAnsi="宋体"/>
          <w:color w:val="000000"/>
          <w:kern w:val="0"/>
          <w:sz w:val="30"/>
          <w:szCs w:val="30"/>
        </w:rPr>
        <w:t>）、各类经济功能区管委会等部门、单位出具的相关文件。</w:t>
      </w:r>
    </w:p>
    <w:p>
      <w:pPr>
        <w:widowControl/>
        <w:spacing w:line="360" w:lineRule="auto"/>
        <w:ind w:firstLine="645"/>
        <w:textAlignment w:val="baseline"/>
        <w:rPr>
          <w:rFonts w:ascii="宋体"/>
          <w:b/>
          <w:color w:val="000000"/>
          <w:kern w:val="0"/>
          <w:sz w:val="30"/>
          <w:szCs w:val="30"/>
        </w:rPr>
      </w:pPr>
      <w:r>
        <w:rPr>
          <w:rFonts w:hint="eastAsia" w:ascii="宋体" w:hAnsi="宋体"/>
          <w:b/>
          <w:color w:val="000000"/>
          <w:kern w:val="0"/>
          <w:sz w:val="30"/>
          <w:szCs w:val="30"/>
        </w:rPr>
        <w:t>三、认真</w:t>
      </w:r>
      <w:del w:id="50" w:author="王军鹏" w:date="2023-04-28T12:29:00Z">
        <w:r>
          <w:rPr>
            <w:rFonts w:hint="eastAsia" w:ascii="宋体" w:hAnsi="宋体"/>
            <w:b/>
            <w:color w:val="000000"/>
            <w:kern w:val="0"/>
            <w:sz w:val="30"/>
            <w:szCs w:val="30"/>
          </w:rPr>
          <w:delText>贯彻</w:delText>
        </w:r>
      </w:del>
      <w:r>
        <w:rPr>
          <w:rFonts w:hint="eastAsia" w:ascii="宋体" w:hAnsi="宋体"/>
          <w:b/>
          <w:color w:val="000000"/>
          <w:kern w:val="0"/>
          <w:sz w:val="30"/>
          <w:szCs w:val="30"/>
        </w:rPr>
        <w:t>落实住所登记改革措施</w:t>
      </w:r>
    </w:p>
    <w:p>
      <w:pPr>
        <w:widowControl/>
        <w:spacing w:line="360" w:lineRule="auto"/>
        <w:ind w:firstLine="450" w:firstLineChars="150"/>
        <w:textAlignment w:val="baseline"/>
        <w:rPr>
          <w:rFonts w:ascii="宋体" w:cs="sans-serif"/>
          <w:color w:val="000000"/>
          <w:sz w:val="30"/>
          <w:szCs w:val="30"/>
        </w:rPr>
      </w:pPr>
      <w:r>
        <w:rPr>
          <w:rFonts w:hint="eastAsia" w:ascii="宋体" w:hAnsi="宋体" w:cs="sans-serif"/>
          <w:color w:val="000000"/>
          <w:sz w:val="30"/>
          <w:szCs w:val="30"/>
        </w:rPr>
        <w:t>（一）</w:t>
      </w:r>
      <w:ins w:id="51" w:author="陈日胜" w:date="2023-04-28T16:40:25Z">
        <w:r>
          <w:rPr>
            <w:rFonts w:hint="eastAsia" w:ascii="宋体" w:hAnsi="宋体" w:cs="sans-serif"/>
            <w:color w:val="000000"/>
            <w:sz w:val="30"/>
            <w:szCs w:val="30"/>
            <w:lang w:eastAsia="zh-CN"/>
          </w:rPr>
          <w:t>关于</w:t>
        </w:r>
      </w:ins>
      <w:ins w:id="52" w:author="王军鹏" w:date="2023-04-27T18:15:00Z">
        <w:r>
          <w:rPr>
            <w:rFonts w:hint="eastAsia" w:ascii="宋体" w:hAnsi="宋体" w:cs="sans-serif"/>
            <w:color w:val="000000"/>
            <w:sz w:val="30"/>
            <w:szCs w:val="30"/>
          </w:rPr>
          <w:t>“住所信息申报制”。</w:t>
        </w:r>
      </w:ins>
      <w:del w:id="53" w:author="王军鹏" w:date="2023-04-27T18:15:00Z">
        <w:r>
          <w:rPr>
            <w:rFonts w:hint="eastAsia" w:ascii="宋体" w:hAnsi="宋体" w:cs="sans-serif"/>
            <w:color w:val="000000"/>
            <w:sz w:val="30"/>
            <w:szCs w:val="30"/>
          </w:rPr>
          <w:delText>在</w:delText>
        </w:r>
      </w:del>
      <w:r>
        <w:rPr>
          <w:rFonts w:hint="eastAsia" w:ascii="宋体" w:hAnsi="宋体" w:cs="sans-serif"/>
          <w:color w:val="000000"/>
          <w:sz w:val="30"/>
          <w:szCs w:val="30"/>
        </w:rPr>
        <w:t>市场主体设立和变更登记</w:t>
      </w:r>
      <w:del w:id="54" w:author="王军鹏" w:date="2023-04-27T18:15:00Z">
        <w:r>
          <w:rPr>
            <w:rFonts w:hint="eastAsia" w:ascii="宋体" w:hAnsi="宋体" w:cs="sans-serif"/>
            <w:color w:val="000000"/>
            <w:sz w:val="30"/>
            <w:szCs w:val="30"/>
          </w:rPr>
          <w:delText>中</w:delText>
        </w:r>
      </w:del>
      <w:r>
        <w:rPr>
          <w:rFonts w:hint="eastAsia" w:ascii="宋体" w:hAnsi="宋体" w:cs="sans-serif"/>
          <w:color w:val="000000"/>
          <w:sz w:val="30"/>
          <w:szCs w:val="30"/>
        </w:rPr>
        <w:t>，</w:t>
      </w:r>
      <w:del w:id="55" w:author="王军鹏" w:date="2023-04-27T18:16:00Z">
        <w:r>
          <w:rPr>
            <w:rFonts w:hint="eastAsia" w:ascii="宋体" w:hAnsi="宋体" w:cs="sans-serif"/>
            <w:color w:val="000000"/>
            <w:sz w:val="30"/>
            <w:szCs w:val="30"/>
          </w:rPr>
          <w:delText>全面</w:delText>
        </w:r>
      </w:del>
      <w:del w:id="56" w:author="王军鹏" w:date="2023-04-28T12:31:00Z">
        <w:r>
          <w:rPr>
            <w:rFonts w:hint="eastAsia" w:ascii="宋体" w:hAnsi="宋体" w:cs="sans-serif"/>
            <w:color w:val="000000"/>
            <w:sz w:val="30"/>
            <w:szCs w:val="30"/>
          </w:rPr>
          <w:delText>实行</w:delText>
        </w:r>
      </w:del>
      <w:r>
        <w:rPr>
          <w:rFonts w:hint="eastAsia" w:ascii="宋体" w:hAnsi="宋体" w:cs="sans-serif"/>
          <w:color w:val="000000"/>
          <w:sz w:val="30"/>
          <w:szCs w:val="30"/>
        </w:rPr>
        <w:t>住所信息自主申报（禁止情形除外）</w:t>
      </w:r>
      <w:del w:id="57" w:author="王军鹏" w:date="2023-04-28T12:31:00Z">
        <w:r>
          <w:rPr>
            <w:rFonts w:hint="eastAsia" w:ascii="宋体" w:hAnsi="宋体" w:cs="sans-serif"/>
            <w:color w:val="000000"/>
            <w:sz w:val="30"/>
            <w:szCs w:val="30"/>
          </w:rPr>
          <w:delText>，</w:delText>
        </w:r>
      </w:del>
      <w:del w:id="58" w:author="王军鹏" w:date="2023-04-27T18:16:00Z">
        <w:r>
          <w:rPr>
            <w:rFonts w:hint="eastAsia" w:ascii="宋体" w:hAnsi="宋体" w:cs="sans-serif"/>
            <w:color w:val="000000"/>
            <w:sz w:val="30"/>
            <w:szCs w:val="30"/>
          </w:rPr>
          <w:delText>统一使用</w:delText>
        </w:r>
      </w:del>
      <w:ins w:id="59" w:author="王军鹏" w:date="2023-04-28T12:29:00Z">
        <w:r>
          <w:rPr>
            <w:rFonts w:hint="eastAsia" w:ascii="宋体" w:hAnsi="宋体" w:cs="sans-serif"/>
            <w:color w:val="000000"/>
            <w:sz w:val="30"/>
            <w:szCs w:val="30"/>
          </w:rPr>
          <w:t>可</w:t>
        </w:r>
      </w:ins>
      <w:ins w:id="60" w:author="王军鹏" w:date="2023-04-27T18:16:00Z">
        <w:r>
          <w:rPr>
            <w:rFonts w:hint="eastAsia" w:ascii="宋体" w:hAnsi="宋体" w:cs="sans-serif"/>
            <w:color w:val="000000"/>
            <w:sz w:val="30"/>
            <w:szCs w:val="30"/>
          </w:rPr>
          <w:t>参照使用</w:t>
        </w:r>
      </w:ins>
      <w:del w:id="61" w:author="王军鹏" w:date="2023-04-27T18:16:00Z">
        <w:r>
          <w:rPr>
            <w:rFonts w:ascii="宋体" w:hAnsi="宋体" w:cs="sans-serif"/>
            <w:color w:val="000000"/>
            <w:sz w:val="30"/>
            <w:szCs w:val="30"/>
          </w:rPr>
          <w:delText>江门市市场监管</w:delText>
        </w:r>
      </w:del>
      <w:ins w:id="62" w:author="王军鹏" w:date="2023-04-27T18:16:00Z">
        <w:r>
          <w:rPr>
            <w:rFonts w:hint="eastAsia" w:ascii="宋体" w:hAnsi="宋体" w:cs="sans-serif"/>
            <w:color w:val="000000"/>
            <w:sz w:val="30"/>
            <w:szCs w:val="30"/>
          </w:rPr>
          <w:t>市</w:t>
        </w:r>
      </w:ins>
      <w:r>
        <w:rPr>
          <w:rFonts w:hint="eastAsia" w:ascii="宋体" w:hAnsi="宋体" w:cs="sans-serif"/>
          <w:color w:val="000000"/>
          <w:sz w:val="30"/>
          <w:szCs w:val="30"/>
        </w:rPr>
        <w:t>局制定的《江门市住所信息申报表》</w:t>
      </w:r>
      <w:ins w:id="63" w:author="陈日胜" w:date="2023-04-28T16:40:01Z">
        <w:r>
          <w:rPr>
            <w:rFonts w:hint="eastAsia" w:ascii="宋体" w:hAnsi="宋体" w:cs="sans-serif"/>
            <w:color w:val="000000"/>
            <w:sz w:val="30"/>
            <w:szCs w:val="30"/>
            <w:lang w:eastAsia="zh-CN"/>
          </w:rPr>
          <w:t>（</w:t>
        </w:r>
      </w:ins>
      <w:ins w:id="64" w:author="陈日胜" w:date="2023-04-28T16:40:06Z">
        <w:r>
          <w:rPr>
            <w:rFonts w:hint="eastAsia" w:ascii="宋体" w:hAnsi="宋体" w:cs="sans-serif"/>
            <w:color w:val="000000"/>
            <w:sz w:val="30"/>
            <w:szCs w:val="30"/>
          </w:rPr>
          <w:t>附件</w:t>
        </w:r>
      </w:ins>
      <w:ins w:id="65" w:author="陈日胜" w:date="2023-04-28T16:40:06Z">
        <w:r>
          <w:rPr>
            <w:rFonts w:ascii="宋体" w:hAnsi="宋体" w:cs="sans-serif"/>
            <w:color w:val="000000"/>
            <w:sz w:val="30"/>
            <w:szCs w:val="30"/>
          </w:rPr>
          <w:t>2</w:t>
        </w:r>
      </w:ins>
      <w:ins w:id="66" w:author="陈日胜" w:date="2023-04-28T16:40:01Z">
        <w:r>
          <w:rPr>
            <w:rFonts w:hint="eastAsia" w:ascii="宋体" w:hAnsi="宋体" w:cs="sans-serif"/>
            <w:color w:val="000000"/>
            <w:sz w:val="30"/>
            <w:szCs w:val="30"/>
            <w:lang w:eastAsia="zh-CN"/>
          </w:rPr>
          <w:t>）</w:t>
        </w:r>
      </w:ins>
      <w:del w:id="67" w:author="陈日胜" w:date="2023-04-28T16:40:08Z">
        <w:r>
          <w:rPr>
            <w:rFonts w:ascii="宋体" w:hAnsi="宋体" w:cs="sans-serif"/>
            <w:color w:val="000000"/>
            <w:sz w:val="30"/>
            <w:szCs w:val="30"/>
          </w:rPr>
          <w:delText>(</w:delText>
        </w:r>
      </w:del>
      <w:del w:id="68" w:author="陈日胜" w:date="2023-04-28T16:40:08Z">
        <w:r>
          <w:rPr>
            <w:rFonts w:hint="eastAsia" w:ascii="宋体" w:hAnsi="宋体" w:cs="sans-serif"/>
            <w:color w:val="000000"/>
            <w:sz w:val="30"/>
            <w:szCs w:val="30"/>
          </w:rPr>
          <w:delText>附件</w:delText>
        </w:r>
      </w:del>
      <w:del w:id="69" w:author="陈日胜" w:date="2023-04-28T16:40:08Z">
        <w:r>
          <w:rPr>
            <w:rFonts w:ascii="宋体" w:hAnsi="宋体" w:cs="sans-serif"/>
            <w:color w:val="000000"/>
            <w:sz w:val="30"/>
            <w:szCs w:val="30"/>
          </w:rPr>
          <w:delText>2)</w:delText>
        </w:r>
      </w:del>
      <w:r>
        <w:rPr>
          <w:rFonts w:hint="eastAsia" w:ascii="宋体" w:hAnsi="宋体" w:cs="sans-serif"/>
          <w:color w:val="000000"/>
          <w:sz w:val="30"/>
          <w:szCs w:val="30"/>
        </w:rPr>
        <w:t>，</w:t>
      </w:r>
      <w:del w:id="70" w:author="王军鹏" w:date="2023-04-27T18:16:00Z">
        <w:r>
          <w:rPr>
            <w:rFonts w:hint="eastAsia" w:ascii="宋体" w:hAnsi="宋体" w:cs="sans-serif"/>
            <w:color w:val="000000"/>
            <w:sz w:val="30"/>
            <w:szCs w:val="30"/>
          </w:rPr>
          <w:delText>只要</w:delText>
        </w:r>
      </w:del>
      <w:r>
        <w:rPr>
          <w:rFonts w:hint="eastAsia" w:ascii="宋体" w:hAnsi="宋体" w:cs="sans-serif"/>
          <w:color w:val="000000"/>
          <w:sz w:val="30"/>
          <w:szCs w:val="30"/>
        </w:rPr>
        <w:t>申请人按《管理办法》作出相应</w:t>
      </w:r>
      <w:del w:id="71" w:author="王军鹏" w:date="2023-04-27T18:16:00Z">
        <w:r>
          <w:rPr>
            <w:rFonts w:hint="eastAsia" w:ascii="宋体" w:hAnsi="宋体" w:cs="sans-serif"/>
            <w:color w:val="000000"/>
            <w:sz w:val="30"/>
            <w:szCs w:val="30"/>
          </w:rPr>
          <w:delText>的</w:delText>
        </w:r>
      </w:del>
      <w:r>
        <w:rPr>
          <w:rFonts w:hint="eastAsia" w:ascii="宋体" w:hAnsi="宋体" w:cs="sans-serif"/>
          <w:color w:val="000000"/>
          <w:sz w:val="30"/>
          <w:szCs w:val="30"/>
        </w:rPr>
        <w:t>承诺</w:t>
      </w:r>
      <w:ins w:id="72" w:author="王军鹏" w:date="2023-04-27T18:16:00Z">
        <w:r>
          <w:rPr>
            <w:rFonts w:hint="eastAsia" w:ascii="宋体" w:hAnsi="宋体" w:cs="sans-serif"/>
            <w:color w:val="000000"/>
            <w:sz w:val="30"/>
            <w:szCs w:val="30"/>
          </w:rPr>
          <w:t>的</w:t>
        </w:r>
      </w:ins>
      <w:r>
        <w:rPr>
          <w:rFonts w:hint="eastAsia" w:ascii="宋体" w:hAnsi="宋体" w:cs="sans-serif"/>
          <w:color w:val="000000"/>
          <w:sz w:val="30"/>
          <w:szCs w:val="30"/>
        </w:rPr>
        <w:t>，</w:t>
      </w:r>
      <w:del w:id="73" w:author="王军鹏" w:date="2023-04-27T18:16:00Z">
        <w:r>
          <w:rPr>
            <w:rFonts w:hint="eastAsia" w:ascii="宋体" w:hAnsi="宋体" w:cs="sans-serif"/>
            <w:color w:val="000000"/>
            <w:sz w:val="30"/>
            <w:szCs w:val="30"/>
          </w:rPr>
          <w:delText>不</w:delText>
        </w:r>
      </w:del>
      <w:ins w:id="74" w:author="王军鹏" w:date="2023-04-27T18:16:00Z">
        <w:r>
          <w:rPr>
            <w:rFonts w:hint="eastAsia" w:ascii="宋体" w:hAnsi="宋体" w:cs="sans-serif"/>
            <w:color w:val="000000"/>
            <w:sz w:val="30"/>
            <w:szCs w:val="30"/>
          </w:rPr>
          <w:t>无</w:t>
        </w:r>
      </w:ins>
      <w:r>
        <w:rPr>
          <w:rFonts w:hint="eastAsia" w:ascii="宋体" w:hAnsi="宋体" w:cs="sans-serif"/>
          <w:color w:val="000000"/>
          <w:sz w:val="30"/>
          <w:szCs w:val="30"/>
        </w:rPr>
        <w:t>需</w:t>
      </w:r>
      <w:del w:id="75" w:author="王军鹏" w:date="2023-04-27T18:17:00Z">
        <w:r>
          <w:rPr>
            <w:rFonts w:hint="eastAsia" w:ascii="宋体" w:hAnsi="宋体" w:cs="sans-serif"/>
            <w:color w:val="000000"/>
            <w:sz w:val="30"/>
            <w:szCs w:val="30"/>
          </w:rPr>
          <w:delText>要</w:delText>
        </w:r>
      </w:del>
      <w:r>
        <w:rPr>
          <w:rFonts w:hint="eastAsia" w:ascii="宋体" w:hAnsi="宋体" w:cs="sans-serif"/>
          <w:color w:val="000000"/>
          <w:sz w:val="30"/>
          <w:szCs w:val="30"/>
        </w:rPr>
        <w:t>收取住所使用证明材料。通过住所信息自主申报的，登记机关应在</w:t>
      </w:r>
      <w:del w:id="76" w:author="王军鹏" w:date="2023-04-27T18:17:00Z">
        <w:r>
          <w:rPr>
            <w:rFonts w:hint="eastAsia" w:ascii="宋体" w:hAnsi="宋体" w:cs="sans-serif"/>
            <w:color w:val="000000"/>
            <w:sz w:val="30"/>
            <w:szCs w:val="30"/>
          </w:rPr>
          <w:delText>办理住所登记时，在</w:delText>
        </w:r>
      </w:del>
      <w:r>
        <w:rPr>
          <w:rFonts w:hint="eastAsia" w:ascii="宋体" w:hAnsi="宋体" w:cs="sans-serif"/>
          <w:color w:val="000000"/>
          <w:sz w:val="30"/>
          <w:szCs w:val="30"/>
        </w:rPr>
        <w:t>其营业执照“住所”登记项加注“信息申报”。</w:t>
      </w:r>
    </w:p>
    <w:p>
      <w:pPr>
        <w:widowControl/>
        <w:spacing w:line="360" w:lineRule="auto"/>
        <w:ind w:firstLine="450" w:firstLineChars="150"/>
        <w:textAlignment w:val="baseline"/>
        <w:rPr>
          <w:rFonts w:ascii="宋体" w:cs="sans-serif"/>
          <w:color w:val="000000"/>
          <w:sz w:val="30"/>
          <w:szCs w:val="30"/>
        </w:rPr>
      </w:pPr>
      <w:r>
        <w:rPr>
          <w:rFonts w:hint="eastAsia" w:ascii="宋体" w:hAnsi="宋体" w:cs="sans-serif"/>
          <w:color w:val="000000"/>
          <w:sz w:val="30"/>
          <w:szCs w:val="30"/>
        </w:rPr>
        <w:t>（二）</w:t>
      </w:r>
      <w:ins w:id="77" w:author="陈日胜" w:date="2023-04-28T16:40:30Z">
        <w:r>
          <w:rPr>
            <w:rFonts w:hint="eastAsia" w:ascii="宋体" w:hAnsi="宋体" w:cs="sans-serif"/>
            <w:color w:val="000000"/>
            <w:sz w:val="30"/>
            <w:szCs w:val="30"/>
            <w:lang w:eastAsia="zh-CN"/>
          </w:rPr>
          <w:t>关于</w:t>
        </w:r>
      </w:ins>
      <w:ins w:id="78" w:author="王军鹏" w:date="2023-04-27T18:17:00Z">
        <w:r>
          <w:rPr>
            <w:rFonts w:hint="eastAsia" w:ascii="宋体" w:hAnsi="宋体" w:cs="sans-serif"/>
            <w:color w:val="000000"/>
            <w:sz w:val="30"/>
            <w:szCs w:val="30"/>
          </w:rPr>
          <w:t>“住改商”。</w:t>
        </w:r>
      </w:ins>
      <w:del w:id="79" w:author="王军鹏" w:date="2023-04-27T18:17:00Z">
        <w:r>
          <w:rPr>
            <w:rFonts w:hint="eastAsia" w:ascii="宋体" w:hAnsi="宋体" w:cs="sans-serif"/>
            <w:color w:val="000000"/>
            <w:sz w:val="30"/>
            <w:szCs w:val="30"/>
          </w:rPr>
          <w:delText>申请</w:delText>
        </w:r>
      </w:del>
      <w:r>
        <w:rPr>
          <w:rFonts w:hint="eastAsia" w:ascii="宋体" w:hAnsi="宋体" w:cs="sans-serif"/>
          <w:color w:val="000000"/>
          <w:sz w:val="30"/>
          <w:szCs w:val="30"/>
        </w:rPr>
        <w:t>将住宅改变为经营性用房</w:t>
      </w:r>
      <w:ins w:id="80" w:author="王军鹏" w:date="2023-04-27T18:17:00Z">
        <w:r>
          <w:rPr>
            <w:rFonts w:hint="eastAsia" w:ascii="宋体" w:hAnsi="宋体" w:cs="sans-serif"/>
            <w:color w:val="000000"/>
            <w:sz w:val="30"/>
            <w:szCs w:val="30"/>
          </w:rPr>
          <w:t>的</w:t>
        </w:r>
      </w:ins>
      <w:del w:id="81" w:author="王军鹏" w:date="2023-04-27T18:17:00Z">
        <w:r>
          <w:rPr>
            <w:rFonts w:hint="eastAsia" w:ascii="宋体" w:hAnsi="宋体" w:cs="sans-serif"/>
            <w:color w:val="000000"/>
            <w:sz w:val="30"/>
            <w:szCs w:val="30"/>
          </w:rPr>
          <w:delText>适用承诺制</w:delText>
        </w:r>
      </w:del>
      <w:r>
        <w:rPr>
          <w:rFonts w:hint="eastAsia" w:ascii="宋体" w:hAnsi="宋体" w:cs="sans-serif"/>
          <w:color w:val="000000"/>
          <w:sz w:val="30"/>
          <w:szCs w:val="30"/>
        </w:rPr>
        <w:t>（禁止情形除外），</w:t>
      </w:r>
      <w:del w:id="82" w:author="王军鹏" w:date="2023-04-27T18:17:00Z">
        <w:r>
          <w:rPr>
            <w:rFonts w:hint="eastAsia" w:ascii="宋体" w:hAnsi="宋体" w:cs="sans-serif"/>
            <w:color w:val="000000"/>
            <w:sz w:val="30"/>
            <w:szCs w:val="30"/>
          </w:rPr>
          <w:delText>即申请人将住宅改变为经营性用房的，</w:delText>
        </w:r>
      </w:del>
      <w:r>
        <w:rPr>
          <w:rFonts w:hint="eastAsia" w:ascii="宋体" w:hAnsi="宋体" w:cs="sans-serif"/>
          <w:color w:val="000000"/>
          <w:sz w:val="30"/>
          <w:szCs w:val="30"/>
        </w:rPr>
        <w:t>除遵守法律、法规以及管理规约外，应当经有利害关系的业主一致同意</w:t>
      </w:r>
      <w:del w:id="83" w:author="王军鹏" w:date="2023-04-27T18:17:00Z">
        <w:r>
          <w:rPr>
            <w:rFonts w:ascii="宋体" w:hAnsi="宋体" w:cs="sans-serif"/>
            <w:color w:val="000000"/>
            <w:sz w:val="30"/>
            <w:szCs w:val="30"/>
          </w:rPr>
          <w:delText>，</w:delText>
        </w:r>
      </w:del>
      <w:ins w:id="84" w:author="王军鹏" w:date="2023-04-27T18:17:00Z">
        <w:r>
          <w:rPr>
            <w:rFonts w:hint="eastAsia" w:ascii="宋体" w:hAnsi="宋体" w:cs="sans-serif"/>
            <w:color w:val="000000"/>
            <w:sz w:val="30"/>
            <w:szCs w:val="30"/>
          </w:rPr>
          <w:t>。申请</w:t>
        </w:r>
      </w:ins>
      <w:ins w:id="85" w:author="王军鹏" w:date="2023-04-27T18:18:00Z">
        <w:r>
          <w:rPr>
            <w:rFonts w:hint="eastAsia" w:ascii="宋体" w:hAnsi="宋体" w:cs="sans-serif"/>
            <w:color w:val="000000"/>
            <w:sz w:val="30"/>
            <w:szCs w:val="30"/>
          </w:rPr>
          <w:t>人</w:t>
        </w:r>
      </w:ins>
      <w:ins w:id="86" w:author="王军鹏" w:date="2023-04-28T12:32:00Z">
        <w:r>
          <w:rPr>
            <w:rFonts w:hint="eastAsia" w:ascii="宋体" w:hAnsi="宋体" w:cs="sans-serif"/>
            <w:color w:val="000000"/>
            <w:sz w:val="30"/>
            <w:szCs w:val="30"/>
          </w:rPr>
          <w:t>应当</w:t>
        </w:r>
      </w:ins>
      <w:del w:id="87" w:author="王军鹏" w:date="2023-04-27T18:18:00Z">
        <w:r>
          <w:rPr>
            <w:rFonts w:hint="eastAsia" w:ascii="宋体" w:hAnsi="宋体" w:cs="sans-serif"/>
            <w:color w:val="000000"/>
            <w:sz w:val="30"/>
            <w:szCs w:val="30"/>
          </w:rPr>
          <w:delText>并</w:delText>
        </w:r>
      </w:del>
      <w:r>
        <w:rPr>
          <w:rFonts w:hint="eastAsia" w:ascii="宋体" w:hAnsi="宋体" w:cs="sans-serif"/>
          <w:color w:val="000000"/>
          <w:sz w:val="30"/>
          <w:szCs w:val="30"/>
        </w:rPr>
        <w:t>向登记机关提交《江门市</w:t>
      </w:r>
      <w:r>
        <w:rPr>
          <w:rFonts w:hint="eastAsia" w:ascii="宋体" w:cs="sans-serif"/>
          <w:color w:val="000000"/>
          <w:sz w:val="30"/>
          <w:szCs w:val="30"/>
        </w:rPr>
        <w:t>“</w:t>
      </w:r>
      <w:r>
        <w:rPr>
          <w:rFonts w:hint="eastAsia" w:ascii="宋体" w:hAnsi="宋体" w:cs="sans-serif"/>
          <w:color w:val="000000"/>
          <w:sz w:val="30"/>
          <w:szCs w:val="30"/>
        </w:rPr>
        <w:t>住改商</w:t>
      </w:r>
      <w:r>
        <w:rPr>
          <w:rFonts w:hint="eastAsia" w:ascii="宋体" w:cs="sans-serif"/>
          <w:color w:val="000000"/>
          <w:sz w:val="30"/>
          <w:szCs w:val="30"/>
        </w:rPr>
        <w:t>”</w:t>
      </w:r>
      <w:r>
        <w:rPr>
          <w:rFonts w:hint="eastAsia" w:ascii="宋体" w:hAnsi="宋体" w:cs="sans-serif"/>
          <w:color w:val="000000"/>
          <w:sz w:val="30"/>
          <w:szCs w:val="30"/>
        </w:rPr>
        <w:t>登记承诺书》（附件</w:t>
      </w:r>
      <w:r>
        <w:rPr>
          <w:rFonts w:ascii="宋体" w:hAnsi="宋体" w:cs="sans-serif"/>
          <w:color w:val="000000"/>
          <w:sz w:val="30"/>
          <w:szCs w:val="30"/>
        </w:rPr>
        <w:t>3</w:t>
      </w:r>
      <w:r>
        <w:rPr>
          <w:rFonts w:hint="eastAsia" w:ascii="宋体" w:hAnsi="宋体" w:cs="sans-serif"/>
          <w:color w:val="000000"/>
          <w:sz w:val="30"/>
          <w:szCs w:val="30"/>
        </w:rPr>
        <w:t>），</w:t>
      </w:r>
      <w:del w:id="88" w:author="王军鹏" w:date="2023-04-27T18:18:00Z">
        <w:r>
          <w:rPr>
            <w:rFonts w:hint="eastAsia" w:ascii="宋体" w:hAnsi="宋体" w:cs="sans-serif"/>
            <w:color w:val="000000"/>
            <w:sz w:val="30"/>
            <w:szCs w:val="30"/>
          </w:rPr>
          <w:delText>可</w:delText>
        </w:r>
      </w:del>
      <w:r>
        <w:rPr>
          <w:rFonts w:hint="eastAsia" w:ascii="宋体" w:hAnsi="宋体" w:cs="sans-serif"/>
          <w:color w:val="000000"/>
          <w:sz w:val="30"/>
          <w:szCs w:val="30"/>
        </w:rPr>
        <w:t>免于提交“住改商”证明材料。</w:t>
      </w:r>
      <w:del w:id="89" w:author="王军鹏" w:date="2023-04-27T18:18:00Z">
        <w:r>
          <w:rPr>
            <w:rFonts w:hint="eastAsia" w:ascii="宋体" w:hAnsi="宋体" w:cs="sans-serif"/>
            <w:color w:val="000000"/>
            <w:sz w:val="30"/>
            <w:szCs w:val="30"/>
          </w:rPr>
          <w:delText>申请人</w:delText>
        </w:r>
      </w:del>
      <w:r>
        <w:rPr>
          <w:rFonts w:hint="eastAsia" w:ascii="宋体" w:hAnsi="宋体" w:cs="sans-serif"/>
          <w:color w:val="000000"/>
          <w:sz w:val="30"/>
          <w:szCs w:val="30"/>
        </w:rPr>
        <w:t>将住宅改变为经营性用房的，登记机关应</w:t>
      </w:r>
      <w:del w:id="90" w:author="王军鹏" w:date="2023-04-27T18:18:00Z">
        <w:r>
          <w:rPr>
            <w:rFonts w:hint="eastAsia" w:ascii="宋体" w:hAnsi="宋体" w:cs="sans-serif"/>
            <w:color w:val="000000"/>
            <w:sz w:val="30"/>
            <w:szCs w:val="30"/>
          </w:rPr>
          <w:delText>在办理住所登记时，</w:delText>
        </w:r>
      </w:del>
      <w:r>
        <w:rPr>
          <w:rFonts w:hint="eastAsia" w:ascii="宋体" w:hAnsi="宋体" w:cs="sans-serif"/>
          <w:color w:val="000000"/>
          <w:sz w:val="30"/>
          <w:szCs w:val="30"/>
        </w:rPr>
        <w:t>在其营业执照“住所”登记项加注“住改商”。</w:t>
      </w:r>
    </w:p>
    <w:p>
      <w:pPr>
        <w:pStyle w:val="7"/>
        <w:widowControl/>
        <w:spacing w:before="0" w:beforeAutospacing="0" w:after="0" w:afterAutospacing="0" w:line="360" w:lineRule="auto"/>
        <w:ind w:firstLine="420" w:firstLineChars="140"/>
        <w:jc w:val="both"/>
        <w:rPr>
          <w:rFonts w:ascii="宋体" w:cs="sans-serif"/>
          <w:color w:val="000000"/>
          <w:kern w:val="2"/>
          <w:sz w:val="30"/>
          <w:szCs w:val="30"/>
        </w:rPr>
      </w:pPr>
      <w:r>
        <w:rPr>
          <w:rFonts w:hint="eastAsia" w:ascii="宋体" w:hAnsi="宋体" w:cs="sans-serif"/>
          <w:color w:val="000000"/>
          <w:kern w:val="2"/>
          <w:sz w:val="30"/>
          <w:szCs w:val="30"/>
        </w:rPr>
        <w:t>（三）</w:t>
      </w:r>
      <w:ins w:id="91" w:author="陈日胜" w:date="2023-04-28T16:40:40Z">
        <w:r>
          <w:rPr>
            <w:rFonts w:hint="eastAsia" w:ascii="宋体" w:hAnsi="宋体" w:cs="sans-serif"/>
            <w:color w:val="000000"/>
            <w:kern w:val="2"/>
            <w:sz w:val="30"/>
            <w:szCs w:val="30"/>
            <w:lang w:eastAsia="zh-CN"/>
          </w:rPr>
          <w:t>关</w:t>
        </w:r>
      </w:ins>
      <w:ins w:id="92" w:author="陈日胜" w:date="2023-04-28T16:40:41Z">
        <w:r>
          <w:rPr>
            <w:rFonts w:hint="eastAsia" w:ascii="宋体" w:hAnsi="宋体" w:cs="sans-serif"/>
            <w:color w:val="000000"/>
            <w:kern w:val="2"/>
            <w:sz w:val="30"/>
            <w:szCs w:val="30"/>
            <w:lang w:eastAsia="zh-CN"/>
          </w:rPr>
          <w:t>于</w:t>
        </w:r>
      </w:ins>
      <w:ins w:id="93" w:author="王军鹏" w:date="2023-04-27T18:18:00Z">
        <w:r>
          <w:rPr>
            <w:rFonts w:hint="eastAsia" w:ascii="宋体" w:hAnsi="宋体" w:cs="sans-serif"/>
            <w:color w:val="000000"/>
            <w:sz w:val="30"/>
            <w:szCs w:val="30"/>
          </w:rPr>
          <w:t>“一照多址”。</w:t>
        </w:r>
      </w:ins>
      <w:r>
        <w:rPr>
          <w:rFonts w:hint="eastAsia" w:ascii="宋体" w:hAnsi="宋体" w:cs="sans-serif"/>
          <w:color w:val="000000"/>
          <w:kern w:val="2"/>
          <w:sz w:val="30"/>
          <w:szCs w:val="30"/>
        </w:rPr>
        <w:t>公司、非公司企业法人、合伙企业、个人独资企业、农民专业合作社（联合社）可在登记的住所以外江门市范围内增设经营场所，实行“一照多址”。市场主体增设的经营场所应当在其登记机关管辖范围内</w:t>
      </w:r>
      <w:del w:id="94" w:author="王军鹏" w:date="2023-04-28T12:33:00Z">
        <w:r>
          <w:rPr>
            <w:rFonts w:hint="eastAsia" w:ascii="宋体" w:hAnsi="宋体" w:cs="sans-serif"/>
            <w:color w:val="000000"/>
            <w:kern w:val="2"/>
            <w:sz w:val="30"/>
            <w:szCs w:val="30"/>
          </w:rPr>
          <w:delText>的</w:delText>
        </w:r>
      </w:del>
      <w:r>
        <w:rPr>
          <w:rFonts w:hint="eastAsia" w:ascii="宋体" w:hAnsi="宋体" w:cs="sans-serif"/>
          <w:color w:val="000000"/>
          <w:kern w:val="2"/>
          <w:sz w:val="30"/>
          <w:szCs w:val="30"/>
        </w:rPr>
        <w:t>，免于办理分支机构</w:t>
      </w:r>
      <w:del w:id="95" w:author="王军鹏" w:date="2023-04-27T18:18:00Z">
        <w:r>
          <w:rPr>
            <w:rFonts w:hint="eastAsia" w:ascii="宋体" w:hAnsi="宋体" w:cs="sans-serif"/>
            <w:color w:val="000000"/>
            <w:kern w:val="2"/>
            <w:sz w:val="30"/>
            <w:szCs w:val="30"/>
          </w:rPr>
          <w:delText>。</w:delText>
        </w:r>
      </w:del>
      <w:ins w:id="96" w:author="王军鹏" w:date="2023-04-27T18:18:00Z">
        <w:r>
          <w:rPr>
            <w:rFonts w:hint="eastAsia" w:ascii="宋体" w:hAnsi="宋体" w:cs="sans-serif"/>
            <w:color w:val="000000"/>
            <w:kern w:val="2"/>
            <w:sz w:val="30"/>
            <w:szCs w:val="30"/>
          </w:rPr>
          <w:t>，</w:t>
        </w:r>
      </w:ins>
      <w:r>
        <w:rPr>
          <w:rFonts w:hint="eastAsia" w:ascii="宋体" w:hAnsi="宋体" w:cs="sans-serif"/>
          <w:color w:val="000000"/>
          <w:kern w:val="2"/>
          <w:sz w:val="30"/>
          <w:szCs w:val="30"/>
        </w:rPr>
        <w:t>但法律、行政法规或者国家对住所有特别规定的，应当进行分支机构登记。</w:t>
      </w:r>
    </w:p>
    <w:p>
      <w:pPr>
        <w:pStyle w:val="7"/>
        <w:widowControl/>
        <w:spacing w:before="0" w:beforeAutospacing="0" w:after="0" w:afterAutospacing="0" w:line="360" w:lineRule="auto"/>
        <w:ind w:firstLine="420"/>
        <w:rPr>
          <w:rFonts w:ascii="宋体" w:cs="sans-serif"/>
          <w:color w:val="000000"/>
          <w:kern w:val="2"/>
          <w:sz w:val="30"/>
          <w:szCs w:val="30"/>
        </w:rPr>
      </w:pPr>
      <w:r>
        <w:rPr>
          <w:rFonts w:hint="eastAsia" w:ascii="宋体" w:hAnsi="宋体" w:cs="sans-serif"/>
          <w:color w:val="000000"/>
          <w:kern w:val="2"/>
          <w:sz w:val="30"/>
          <w:szCs w:val="30"/>
        </w:rPr>
        <w:t>（四）</w:t>
      </w:r>
      <w:ins w:id="97" w:author="陈日胜" w:date="2023-04-28T16:40:49Z">
        <w:r>
          <w:rPr>
            <w:rFonts w:hint="eastAsia" w:ascii="宋体" w:hAnsi="宋体" w:cs="sans-serif"/>
            <w:color w:val="000000"/>
            <w:kern w:val="2"/>
            <w:sz w:val="30"/>
            <w:szCs w:val="30"/>
            <w:lang w:eastAsia="zh-CN"/>
          </w:rPr>
          <w:t>关于</w:t>
        </w:r>
      </w:ins>
      <w:ins w:id="98" w:author="王军鹏" w:date="2023-04-27T18:18:00Z">
        <w:r>
          <w:rPr>
            <w:rFonts w:hint="eastAsia" w:ascii="宋体" w:hAnsi="宋体" w:cs="sans-serif"/>
            <w:color w:val="000000"/>
            <w:sz w:val="30"/>
            <w:szCs w:val="30"/>
          </w:rPr>
          <w:t>“一址多照”</w:t>
        </w:r>
      </w:ins>
      <w:ins w:id="99" w:author="王军鹏" w:date="2023-04-27T18:19:00Z">
        <w:r>
          <w:rPr>
            <w:rFonts w:hint="eastAsia" w:ascii="宋体" w:hAnsi="宋体" w:cs="sans-serif"/>
            <w:color w:val="000000"/>
            <w:sz w:val="30"/>
            <w:szCs w:val="30"/>
          </w:rPr>
          <w:t>。</w:t>
        </w:r>
      </w:ins>
      <w:r>
        <w:rPr>
          <w:rFonts w:hint="eastAsia" w:ascii="宋体" w:hAnsi="宋体" w:cs="sans-serif"/>
          <w:color w:val="000000"/>
          <w:kern w:val="2"/>
          <w:sz w:val="30"/>
          <w:szCs w:val="30"/>
        </w:rPr>
        <w:t>将同一地址作为多个市场主体住所的，除法律法规另有规定外，申请人应当经房屋产权人或其授权经营管理方书面同意</w:t>
      </w:r>
      <w:r>
        <w:rPr>
          <w:rFonts w:ascii="宋体" w:hAnsi="宋体" w:cs="sans-serif"/>
          <w:color w:val="000000"/>
          <w:kern w:val="2"/>
          <w:sz w:val="30"/>
          <w:szCs w:val="30"/>
        </w:rPr>
        <w:t>，</w:t>
      </w:r>
      <w:ins w:id="100" w:author="王军鹏" w:date="2023-04-27T18:19:00Z">
        <w:r>
          <w:rPr>
            <w:rFonts w:hint="eastAsia" w:ascii="宋体" w:hAnsi="宋体" w:cs="sans-serif"/>
            <w:color w:val="000000"/>
            <w:kern w:val="2"/>
            <w:sz w:val="30"/>
            <w:szCs w:val="30"/>
          </w:rPr>
          <w:t>并</w:t>
        </w:r>
      </w:ins>
      <w:r>
        <w:rPr>
          <w:rFonts w:ascii="宋体" w:hAnsi="宋体" w:cs="sans-serif"/>
          <w:color w:val="000000"/>
          <w:kern w:val="2"/>
          <w:sz w:val="30"/>
          <w:szCs w:val="30"/>
        </w:rPr>
        <w:t>提交《</w:t>
      </w:r>
      <w:r>
        <w:rPr>
          <w:rFonts w:ascii="宋体" w:hAnsi="宋体" w:cs="Arial"/>
          <w:color w:val="000000"/>
          <w:sz w:val="30"/>
          <w:szCs w:val="30"/>
          <w:shd w:val="clear" w:color="auto" w:fill="FFFFFF"/>
        </w:rPr>
        <w:t>“一址多照”知情</w:t>
      </w:r>
      <w:r>
        <w:rPr>
          <w:rFonts w:hint="eastAsia" w:ascii="宋体" w:hAnsi="宋体" w:cs="Arial"/>
          <w:color w:val="000000"/>
          <w:sz w:val="30"/>
          <w:szCs w:val="30"/>
          <w:shd w:val="clear" w:color="auto" w:fill="FFFFFF"/>
        </w:rPr>
        <w:t>承诺书</w:t>
      </w:r>
      <w:r>
        <w:rPr>
          <w:rFonts w:ascii="宋体" w:hAnsi="宋体" w:cs="Arial"/>
          <w:color w:val="000000"/>
          <w:sz w:val="30"/>
          <w:szCs w:val="30"/>
          <w:shd w:val="clear" w:color="auto" w:fill="FFFFFF"/>
        </w:rPr>
        <w:t>》</w:t>
      </w:r>
      <w:r>
        <w:rPr>
          <w:rFonts w:hint="eastAsia" w:ascii="宋体" w:hAnsi="宋体" w:cs="sans-serif"/>
          <w:color w:val="000000"/>
          <w:kern w:val="2"/>
          <w:sz w:val="30"/>
          <w:szCs w:val="30"/>
        </w:rPr>
        <w:t>（附件</w:t>
      </w:r>
      <w:r>
        <w:rPr>
          <w:rFonts w:ascii="宋体" w:hAnsi="宋体" w:cs="sans-serif"/>
          <w:color w:val="000000"/>
          <w:kern w:val="2"/>
          <w:sz w:val="30"/>
          <w:szCs w:val="30"/>
        </w:rPr>
        <w:t>4</w:t>
      </w:r>
      <w:r>
        <w:rPr>
          <w:rFonts w:hint="eastAsia" w:ascii="宋体" w:hAnsi="宋体" w:cs="sans-serif"/>
          <w:color w:val="000000"/>
          <w:kern w:val="2"/>
          <w:sz w:val="30"/>
          <w:szCs w:val="30"/>
        </w:rPr>
        <w:t>）。</w:t>
      </w:r>
      <w:del w:id="101" w:author="王军鹏" w:date="2023-04-27T18:19:00Z">
        <w:r>
          <w:rPr>
            <w:rFonts w:hint="eastAsia" w:ascii="宋体" w:hAnsi="宋体" w:cs="sans-serif"/>
            <w:color w:val="000000"/>
            <w:kern w:val="2"/>
            <w:sz w:val="30"/>
            <w:szCs w:val="30"/>
          </w:rPr>
          <w:delText>各登记机关要认真执行</w:delText>
        </w:r>
      </w:del>
      <w:del w:id="102" w:author="王军鹏" w:date="2023-04-27T18:19:00Z">
        <w:r>
          <w:rPr>
            <w:rFonts w:hint="eastAsia" w:ascii="宋体" w:cs="sans-serif"/>
            <w:color w:val="000000"/>
            <w:kern w:val="2"/>
            <w:sz w:val="30"/>
            <w:szCs w:val="30"/>
          </w:rPr>
          <w:delText>“</w:delText>
        </w:r>
      </w:del>
      <w:del w:id="103" w:author="王军鹏" w:date="2023-04-27T18:19:00Z">
        <w:r>
          <w:rPr>
            <w:rFonts w:hint="eastAsia" w:ascii="宋体" w:hAnsi="宋体" w:cs="sans-serif"/>
            <w:color w:val="000000"/>
            <w:kern w:val="2"/>
            <w:sz w:val="30"/>
            <w:szCs w:val="30"/>
          </w:rPr>
          <w:delText>一址多照</w:delText>
        </w:r>
      </w:del>
      <w:del w:id="104" w:author="王军鹏" w:date="2023-04-27T18:19:00Z">
        <w:r>
          <w:rPr>
            <w:rFonts w:hint="eastAsia" w:ascii="宋体" w:cs="sans-serif"/>
            <w:color w:val="000000"/>
            <w:kern w:val="2"/>
            <w:sz w:val="30"/>
            <w:szCs w:val="30"/>
          </w:rPr>
          <w:delText>”</w:delText>
        </w:r>
      </w:del>
      <w:del w:id="105" w:author="王军鹏" w:date="2023-04-27T18:19:00Z">
        <w:r>
          <w:rPr>
            <w:rFonts w:hint="eastAsia" w:ascii="宋体" w:hAnsi="宋体" w:cs="sans-serif"/>
            <w:color w:val="000000"/>
            <w:kern w:val="2"/>
            <w:sz w:val="30"/>
            <w:szCs w:val="30"/>
          </w:rPr>
          <w:delText>的适用条件。</w:delText>
        </w:r>
      </w:del>
      <w:del w:id="106" w:author="王军鹏" w:date="2023-04-27T18:19:00Z">
        <w:r>
          <w:rPr>
            <w:rFonts w:ascii="宋体" w:hAnsi="宋体" w:cs="sans-serif"/>
            <w:color w:val="000000"/>
            <w:kern w:val="2"/>
            <w:sz w:val="30"/>
            <w:szCs w:val="30"/>
          </w:rPr>
          <w:delText xml:space="preserve"> </w:delText>
        </w:r>
      </w:del>
    </w:p>
    <w:p>
      <w:pPr>
        <w:pStyle w:val="7"/>
        <w:widowControl/>
        <w:spacing w:before="0" w:beforeAutospacing="0" w:after="0" w:afterAutospacing="0" w:line="360" w:lineRule="auto"/>
        <w:ind w:firstLine="450" w:firstLineChars="150"/>
        <w:rPr>
          <w:rFonts w:ascii="宋体" w:hAnsi="宋体" w:cs="sans-serif"/>
          <w:color w:val="000000"/>
          <w:kern w:val="2"/>
          <w:sz w:val="30"/>
          <w:szCs w:val="30"/>
        </w:rPr>
      </w:pPr>
      <w:r>
        <w:rPr>
          <w:rFonts w:hint="eastAsia" w:ascii="宋体" w:hAnsi="宋体" w:cs="sans-serif"/>
          <w:color w:val="000000"/>
          <w:kern w:val="2"/>
          <w:sz w:val="30"/>
          <w:szCs w:val="30"/>
        </w:rPr>
        <w:t>（五）以自建房作为市场主体住所登记的，</w:t>
      </w:r>
      <w:ins w:id="107" w:author="杨霞" w:date="2023-04-30T15:37:25Z">
        <w:r>
          <w:rPr>
            <w:rFonts w:hint="eastAsia" w:ascii="宋体" w:hAnsi="宋体" w:cs="sans-serif"/>
            <w:color w:val="000000"/>
            <w:kern w:val="2"/>
            <w:sz w:val="30"/>
            <w:szCs w:val="30"/>
            <w:lang w:eastAsia="zh-CN"/>
          </w:rPr>
          <w:t>可</w:t>
        </w:r>
      </w:ins>
      <w:del w:id="108" w:author="杨霞" w:date="2023-04-30T15:37:14Z">
        <w:r>
          <w:rPr>
            <w:rFonts w:hint="eastAsia" w:ascii="宋体" w:hAnsi="宋体" w:cs="sans-serif"/>
            <w:color w:val="000000"/>
            <w:kern w:val="2"/>
            <w:sz w:val="30"/>
            <w:szCs w:val="30"/>
          </w:rPr>
          <w:delText>房屋产权人无须提交房屋安全鉴定合格证明，但应确保</w:delText>
        </w:r>
      </w:del>
      <w:ins w:id="109" w:author="王军鹏" w:date="2023-04-28T12:33:00Z">
        <w:del w:id="110" w:author="杨霞" w:date="2023-04-30T15:37:14Z">
          <w:r>
            <w:rPr>
              <w:rFonts w:hint="eastAsia" w:ascii="宋体" w:hAnsi="宋体" w:cs="sans-serif"/>
              <w:color w:val="000000"/>
              <w:kern w:val="2"/>
              <w:sz w:val="30"/>
              <w:szCs w:val="30"/>
            </w:rPr>
            <w:delText>其</w:delText>
          </w:r>
        </w:del>
      </w:ins>
      <w:del w:id="111" w:author="杨霞" w:date="2023-04-30T15:37:14Z">
        <w:r>
          <w:rPr>
            <w:rFonts w:hint="eastAsia" w:ascii="宋体" w:hAnsi="宋体" w:cs="sans-serif"/>
            <w:color w:val="000000"/>
            <w:kern w:val="2"/>
            <w:sz w:val="30"/>
            <w:szCs w:val="30"/>
          </w:rPr>
          <w:delText>自建房已依法依规取得房屋安全鉴定合格证明，</w:delText>
        </w:r>
      </w:del>
      <w:del w:id="112" w:author="王军鹏" w:date="2023-04-28T12:34:00Z">
        <w:r>
          <w:rPr>
            <w:rFonts w:hint="eastAsia" w:ascii="宋体" w:hAnsi="宋体" w:cs="sans-serif"/>
            <w:color w:val="000000"/>
            <w:kern w:val="2"/>
            <w:sz w:val="30"/>
            <w:szCs w:val="30"/>
          </w:rPr>
          <w:delText>并</w:delText>
        </w:r>
      </w:del>
      <w:r>
        <w:rPr>
          <w:rFonts w:hint="eastAsia" w:ascii="宋体" w:hAnsi="宋体" w:cs="sans-serif"/>
          <w:color w:val="000000"/>
          <w:kern w:val="2"/>
          <w:sz w:val="30"/>
          <w:szCs w:val="30"/>
        </w:rPr>
        <w:t>提交由房屋产权人签署的《</w:t>
      </w:r>
      <w:r>
        <w:rPr>
          <w:rFonts w:ascii="宋体" w:hAnsi="宋体" w:cs="sans-serif"/>
          <w:color w:val="000000"/>
          <w:kern w:val="2"/>
          <w:sz w:val="30"/>
          <w:szCs w:val="30"/>
        </w:rPr>
        <w:t>已取得</w:t>
      </w:r>
      <w:r>
        <w:rPr>
          <w:rFonts w:hint="eastAsia" w:ascii="宋体" w:hAnsi="宋体" w:cs="sans-serif"/>
          <w:color w:val="000000"/>
          <w:kern w:val="2"/>
          <w:sz w:val="30"/>
          <w:szCs w:val="30"/>
        </w:rPr>
        <w:t>自建房安全</w:t>
      </w:r>
      <w:r>
        <w:rPr>
          <w:rFonts w:ascii="宋体" w:hAnsi="宋体" w:cs="sans-serif"/>
          <w:color w:val="000000"/>
          <w:kern w:val="2"/>
          <w:sz w:val="30"/>
          <w:szCs w:val="30"/>
        </w:rPr>
        <w:t>鉴定合格证明</w:t>
      </w:r>
      <w:r>
        <w:rPr>
          <w:rFonts w:hint="eastAsia" w:ascii="宋体" w:hAnsi="宋体" w:cs="sans-serif"/>
          <w:color w:val="000000"/>
          <w:kern w:val="2"/>
          <w:sz w:val="30"/>
          <w:szCs w:val="30"/>
        </w:rPr>
        <w:t>承诺书》（附件</w:t>
      </w:r>
      <w:r>
        <w:rPr>
          <w:rFonts w:ascii="宋体" w:hAnsi="宋体" w:cs="sans-serif"/>
          <w:color w:val="000000"/>
          <w:kern w:val="2"/>
          <w:sz w:val="30"/>
          <w:szCs w:val="30"/>
        </w:rPr>
        <w:t>5</w:t>
      </w:r>
      <w:r>
        <w:rPr>
          <w:rFonts w:hint="eastAsia" w:ascii="宋体" w:hAnsi="宋体" w:cs="sans-serif"/>
          <w:color w:val="000000"/>
          <w:kern w:val="2"/>
          <w:sz w:val="30"/>
          <w:szCs w:val="30"/>
        </w:rPr>
        <w:t>）</w:t>
      </w:r>
      <w:ins w:id="113" w:author="杨霞" w:date="2023-04-30T15:37:32Z">
        <w:r>
          <w:rPr>
            <w:rFonts w:hint="eastAsia" w:ascii="宋体" w:hAnsi="宋体" w:cs="sans-serif"/>
            <w:color w:val="000000"/>
            <w:kern w:val="2"/>
            <w:sz w:val="30"/>
            <w:szCs w:val="30"/>
            <w:lang w:eastAsia="zh-CN"/>
          </w:rPr>
          <w:t>作为</w:t>
        </w:r>
      </w:ins>
      <w:ins w:id="114" w:author="杨霞" w:date="2023-04-30T15:37:14Z">
        <w:r>
          <w:rPr>
            <w:rFonts w:hint="eastAsia" w:ascii="宋体" w:hAnsi="宋体" w:cs="sans-serif"/>
            <w:color w:val="000000"/>
            <w:kern w:val="2"/>
            <w:sz w:val="30"/>
            <w:szCs w:val="30"/>
          </w:rPr>
          <w:t>其自建房已依法依规取得房屋安全鉴定合格</w:t>
        </w:r>
      </w:ins>
      <w:ins w:id="115" w:author="杨霞" w:date="2023-04-30T15:37:54Z">
        <w:r>
          <w:rPr>
            <w:rFonts w:hint="eastAsia" w:ascii="宋体" w:hAnsi="宋体" w:cs="sans-serif"/>
            <w:color w:val="000000"/>
            <w:kern w:val="2"/>
            <w:sz w:val="30"/>
            <w:szCs w:val="30"/>
            <w:lang w:eastAsia="zh-CN"/>
          </w:rPr>
          <w:t>的</w:t>
        </w:r>
      </w:ins>
      <w:ins w:id="116" w:author="杨霞" w:date="2023-04-30T15:37:14Z">
        <w:bookmarkStart w:id="0" w:name="_GoBack"/>
        <w:bookmarkEnd w:id="0"/>
        <w:r>
          <w:rPr>
            <w:rFonts w:hint="eastAsia" w:ascii="宋体" w:hAnsi="宋体" w:cs="sans-serif"/>
            <w:color w:val="000000"/>
            <w:kern w:val="2"/>
            <w:sz w:val="30"/>
            <w:szCs w:val="30"/>
          </w:rPr>
          <w:t>证明</w:t>
        </w:r>
      </w:ins>
      <w:r>
        <w:rPr>
          <w:rFonts w:hint="eastAsia" w:ascii="宋体" w:hAnsi="宋体" w:cs="sans-serif"/>
          <w:color w:val="000000"/>
          <w:kern w:val="2"/>
          <w:sz w:val="30"/>
          <w:szCs w:val="30"/>
        </w:rPr>
        <w:t>。</w:t>
      </w:r>
    </w:p>
    <w:p>
      <w:pPr>
        <w:pStyle w:val="7"/>
        <w:widowControl/>
        <w:spacing w:before="0" w:beforeAutospacing="0" w:after="0" w:afterAutospacing="0" w:line="360" w:lineRule="auto"/>
        <w:ind w:firstLine="450" w:firstLineChars="150"/>
        <w:rPr>
          <w:rFonts w:ascii="宋体" w:cs="sans-serif"/>
          <w:color w:val="000000"/>
          <w:kern w:val="2"/>
          <w:sz w:val="30"/>
          <w:szCs w:val="30"/>
        </w:rPr>
      </w:pPr>
      <w:r>
        <w:rPr>
          <w:rFonts w:hint="eastAsia" w:ascii="宋体" w:hAnsi="宋体" w:cs="sans-serif"/>
          <w:color w:val="000000"/>
          <w:kern w:val="2"/>
          <w:sz w:val="30"/>
          <w:szCs w:val="30"/>
        </w:rPr>
        <w:t>（六）登记机关在办理住所登记时，应当按照《管理办法》《江门市商事主体住所（经营场所）负面清单（第一批）》（以下简称《负面清单》）的要求，告知市场主体《负面清单》所列禁止经营区域，并由市场主体提交《江门市市场主体住所告知承诺书》（附件6），承诺不以禁止经营区域作为住所登记。</w:t>
      </w:r>
    </w:p>
    <w:p>
      <w:pPr>
        <w:spacing w:line="360" w:lineRule="auto"/>
        <w:ind w:firstLine="602" w:firstLineChars="200"/>
        <w:rPr>
          <w:rFonts w:ascii="宋体"/>
          <w:bCs/>
          <w:sz w:val="30"/>
          <w:szCs w:val="30"/>
        </w:rPr>
      </w:pPr>
      <w:r>
        <w:rPr>
          <w:rStyle w:val="10"/>
          <w:rFonts w:hint="eastAsia" w:ascii="宋体" w:hAnsi="宋体" w:cs="宋体"/>
          <w:kern w:val="0"/>
          <w:sz w:val="30"/>
          <w:szCs w:val="30"/>
        </w:rPr>
        <w:t>四、加强</w:t>
      </w:r>
      <w:del w:id="117" w:author="王军鹏" w:date="2023-04-28T12:42:00Z">
        <w:r>
          <w:rPr>
            <w:rStyle w:val="10"/>
            <w:rFonts w:hint="eastAsia" w:ascii="宋体" w:hAnsi="宋体" w:cs="宋体"/>
            <w:kern w:val="0"/>
            <w:sz w:val="30"/>
            <w:szCs w:val="30"/>
          </w:rPr>
          <w:delText>对市场主体住所的</w:delText>
        </w:r>
      </w:del>
      <w:r>
        <w:rPr>
          <w:rStyle w:val="10"/>
          <w:rFonts w:hint="eastAsia" w:ascii="宋体" w:hAnsi="宋体" w:cs="宋体"/>
          <w:kern w:val="0"/>
          <w:sz w:val="30"/>
          <w:szCs w:val="30"/>
        </w:rPr>
        <w:t>监督管理</w:t>
      </w:r>
    </w:p>
    <w:p>
      <w:pPr>
        <w:spacing w:line="360" w:lineRule="auto"/>
        <w:ind w:firstLine="600" w:firstLineChars="200"/>
        <w:rPr>
          <w:rFonts w:ascii="宋体"/>
          <w:sz w:val="30"/>
          <w:szCs w:val="30"/>
        </w:rPr>
      </w:pPr>
      <w:del w:id="118" w:author="陈日胜" w:date="2023-04-28T16:47:23Z">
        <w:r>
          <w:rPr>
            <w:rFonts w:hint="eastAsia" w:ascii="宋体" w:hAnsi="宋体"/>
            <w:sz w:val="30"/>
            <w:szCs w:val="30"/>
          </w:rPr>
          <w:delText>市场主体应当对其申报的住所和经营场所及其信息的真实性、合法性、安全性和有效性负责；各县（市、区）市场监管局</w:delText>
        </w:r>
      </w:del>
      <w:ins w:id="119" w:author="王军鹏" w:date="2023-04-28T12:37:00Z">
        <w:del w:id="120" w:author="陈日胜" w:date="2023-04-28T16:47:23Z">
          <w:r>
            <w:rPr>
              <w:rFonts w:hint="eastAsia" w:ascii="宋体" w:hAnsi="宋体"/>
              <w:sz w:val="30"/>
              <w:szCs w:val="30"/>
            </w:rPr>
            <w:delText>登记机关</w:delText>
          </w:r>
        </w:del>
      </w:ins>
      <w:del w:id="121" w:author="陈日胜" w:date="2023-04-28T16:47:23Z">
        <w:r>
          <w:rPr>
            <w:rFonts w:hint="eastAsia" w:ascii="宋体" w:hAnsi="宋体"/>
            <w:sz w:val="30"/>
            <w:szCs w:val="30"/>
          </w:rPr>
          <w:delText>对住所申请材料实行形式审查，</w:delText>
        </w:r>
      </w:del>
      <w:ins w:id="122" w:author="王军鹏" w:date="2023-04-28T12:38:00Z">
        <w:del w:id="123" w:author="陈日胜" w:date="2023-04-28T16:46:41Z">
          <w:r>
            <w:rPr>
              <w:rFonts w:hint="eastAsia" w:ascii="宋体" w:hAnsi="宋体"/>
              <w:sz w:val="30"/>
              <w:szCs w:val="30"/>
            </w:rPr>
            <w:delText>各县（市、区）市场监管局</w:delText>
          </w:r>
        </w:del>
      </w:ins>
      <w:del w:id="124" w:author="王军鹏" w:date="2023-04-28T12:38:00Z">
        <w:r>
          <w:rPr>
            <w:rFonts w:hint="eastAsia" w:ascii="宋体" w:hAnsi="宋体"/>
            <w:sz w:val="30"/>
            <w:szCs w:val="30"/>
          </w:rPr>
          <w:delText>但</w:delText>
        </w:r>
      </w:del>
      <w:del w:id="125" w:author="陈日胜" w:date="2023-04-28T16:46:42Z">
        <w:r>
          <w:rPr>
            <w:rFonts w:hint="eastAsia" w:ascii="宋体" w:hAnsi="宋体"/>
            <w:sz w:val="30"/>
            <w:szCs w:val="30"/>
          </w:rPr>
          <w:delText>要</w:delText>
        </w:r>
      </w:del>
      <w:ins w:id="126" w:author="陈日胜" w:date="2023-04-28T16:46:43Z">
        <w:r>
          <w:rPr>
            <w:rFonts w:hint="eastAsia" w:ascii="宋体" w:hAnsi="宋体"/>
            <w:sz w:val="30"/>
            <w:szCs w:val="30"/>
            <w:lang w:eastAsia="zh-CN"/>
          </w:rPr>
          <w:t>积极</w:t>
        </w:r>
      </w:ins>
      <w:r>
        <w:rPr>
          <w:rFonts w:hint="eastAsia" w:ascii="宋体" w:hAnsi="宋体"/>
          <w:sz w:val="30"/>
          <w:szCs w:val="30"/>
        </w:rPr>
        <w:t>引导</w:t>
      </w:r>
      <w:del w:id="127" w:author="王军鹏" w:date="2023-04-28T12:38:00Z">
        <w:r>
          <w:rPr>
            <w:rFonts w:hint="eastAsia" w:ascii="宋体" w:hAnsi="宋体"/>
            <w:sz w:val="30"/>
            <w:szCs w:val="30"/>
          </w:rPr>
          <w:delText>企业</w:delText>
        </w:r>
      </w:del>
      <w:ins w:id="128" w:author="王军鹏" w:date="2023-04-28T12:38:00Z">
        <w:r>
          <w:rPr>
            <w:rFonts w:hint="eastAsia" w:ascii="宋体" w:hAnsi="宋体"/>
            <w:sz w:val="30"/>
            <w:szCs w:val="30"/>
          </w:rPr>
          <w:t>市场主体</w:t>
        </w:r>
      </w:ins>
      <w:r>
        <w:rPr>
          <w:rFonts w:hint="eastAsia" w:ascii="宋体" w:hAnsi="宋体"/>
          <w:sz w:val="30"/>
          <w:szCs w:val="30"/>
        </w:rPr>
        <w:t>诚信经营、守法经营，</w:t>
      </w:r>
      <w:ins w:id="129" w:author="陈日胜" w:date="2023-04-28T16:47:41Z">
        <w:r>
          <w:rPr>
            <w:rFonts w:hint="eastAsia" w:ascii="宋体" w:hAnsi="宋体"/>
            <w:sz w:val="30"/>
            <w:szCs w:val="30"/>
            <w:lang w:eastAsia="zh-CN"/>
          </w:rPr>
          <w:t>自</w:t>
        </w:r>
      </w:ins>
      <w:ins w:id="130" w:author="陈日胜" w:date="2023-04-28T16:47:46Z">
        <w:r>
          <w:rPr>
            <w:rFonts w:hint="eastAsia" w:ascii="宋体" w:hAnsi="宋体"/>
            <w:sz w:val="30"/>
            <w:szCs w:val="30"/>
            <w:lang w:eastAsia="zh-CN"/>
          </w:rPr>
          <w:t>觉</w:t>
        </w:r>
      </w:ins>
      <w:r>
        <w:rPr>
          <w:rFonts w:hint="eastAsia" w:ascii="宋体" w:hAnsi="宋体"/>
          <w:sz w:val="30"/>
          <w:szCs w:val="30"/>
        </w:rPr>
        <w:t>杜绝虚假申报</w:t>
      </w:r>
      <w:del w:id="131" w:author="陈日胜" w:date="2023-04-28T16:47:27Z">
        <w:r>
          <w:rPr>
            <w:rFonts w:hint="eastAsia" w:ascii="宋体" w:hAnsi="宋体"/>
            <w:sz w:val="30"/>
            <w:szCs w:val="30"/>
          </w:rPr>
          <w:delText>；</w:delText>
        </w:r>
      </w:del>
      <w:ins w:id="132" w:author="王军鹏" w:date="2023-04-28T12:38:00Z">
        <w:del w:id="133" w:author="陈日胜" w:date="2023-04-28T16:47:27Z">
          <w:r>
            <w:rPr>
              <w:rFonts w:hint="eastAsia" w:ascii="宋体" w:hAnsi="宋体"/>
              <w:sz w:val="30"/>
              <w:szCs w:val="30"/>
            </w:rPr>
            <w:delText>。市场主体应当对其申报的住所和经营场所及其信息的真实性、合法性、安全性和有效性负责，</w:delText>
          </w:r>
        </w:del>
      </w:ins>
      <w:ins w:id="134" w:author="陈日胜" w:date="2023-04-28T16:47:27Z">
        <w:r>
          <w:rPr>
            <w:rFonts w:hint="eastAsia" w:ascii="宋体" w:hAnsi="宋体"/>
            <w:sz w:val="30"/>
            <w:szCs w:val="30"/>
            <w:lang w:eastAsia="zh-CN"/>
          </w:rPr>
          <w:t>。</w:t>
        </w:r>
      </w:ins>
      <w:ins w:id="135" w:author="陈日胜" w:date="2023-04-28T16:47:23Z">
        <w:r>
          <w:rPr>
            <w:rFonts w:hint="eastAsia" w:ascii="宋体" w:hAnsi="宋体"/>
            <w:sz w:val="30"/>
            <w:szCs w:val="30"/>
            <w:lang w:eastAsia="zh-CN"/>
          </w:rPr>
          <w:t>要依法</w:t>
        </w:r>
      </w:ins>
      <w:ins w:id="136" w:author="陈日胜" w:date="2023-04-28T16:47:23Z">
        <w:r>
          <w:rPr>
            <w:rFonts w:hint="eastAsia" w:ascii="宋体" w:hAnsi="宋体"/>
            <w:sz w:val="30"/>
            <w:szCs w:val="30"/>
          </w:rPr>
          <w:t>对住所申请材料实行形式审查，</w:t>
        </w:r>
      </w:ins>
      <w:r>
        <w:rPr>
          <w:rFonts w:hint="eastAsia" w:ascii="宋体" w:hAnsi="宋体"/>
          <w:sz w:val="30"/>
          <w:szCs w:val="30"/>
        </w:rPr>
        <w:t>对市场主体</w:t>
      </w:r>
      <w:r>
        <w:rPr>
          <w:rFonts w:hint="eastAsia" w:ascii="宋体" w:hAnsi="宋体" w:cs="方正仿宋_GBK"/>
          <w:color w:val="auto"/>
          <w:kern w:val="0"/>
          <w:sz w:val="30"/>
          <w:szCs w:val="30"/>
          <w:rPrChange w:id="137" w:author="王军鹏" w:date="2023-04-28T12:39:00Z">
            <w:rPr>
              <w:rFonts w:hint="eastAsia" w:ascii="宋体" w:hAnsi="宋体" w:cs="方正仿宋_GBK"/>
              <w:color w:val="333333"/>
              <w:kern w:val="0"/>
              <w:sz w:val="30"/>
              <w:szCs w:val="30"/>
            </w:rPr>
          </w:rPrChange>
        </w:rPr>
        <w:t>提交虚假住所材料或采取其他欺诈手段隐瞒重要事实取得登记的</w:t>
      </w:r>
      <w:r>
        <w:rPr>
          <w:rFonts w:hint="eastAsia" w:ascii="宋体" w:hAnsi="宋体"/>
          <w:sz w:val="30"/>
          <w:szCs w:val="30"/>
        </w:rPr>
        <w:t>，依</w:t>
      </w:r>
      <w:del w:id="138" w:author="王军鹏" w:date="2023-04-28T12:39:00Z">
        <w:r>
          <w:rPr>
            <w:rFonts w:hint="eastAsia" w:ascii="宋体" w:hAnsi="宋体"/>
            <w:sz w:val="30"/>
            <w:szCs w:val="30"/>
          </w:rPr>
          <w:delText>照有关</w:delText>
        </w:r>
      </w:del>
      <w:r>
        <w:rPr>
          <w:rFonts w:hint="eastAsia" w:ascii="宋体" w:hAnsi="宋体"/>
          <w:sz w:val="30"/>
          <w:szCs w:val="30"/>
        </w:rPr>
        <w:t>法</w:t>
      </w:r>
      <w:del w:id="139" w:author="王军鹏" w:date="2023-04-28T12:39:00Z">
        <w:r>
          <w:rPr>
            <w:rFonts w:hint="eastAsia" w:ascii="宋体" w:hAnsi="宋体"/>
            <w:sz w:val="30"/>
            <w:szCs w:val="30"/>
          </w:rPr>
          <w:delText>律和行政法规规定给予行政处罚</w:delText>
        </w:r>
      </w:del>
      <w:ins w:id="140" w:author="王军鹏" w:date="2023-04-28T12:39:00Z">
        <w:r>
          <w:rPr>
            <w:rFonts w:hint="eastAsia" w:ascii="宋体" w:hAnsi="宋体"/>
            <w:sz w:val="30"/>
            <w:szCs w:val="30"/>
          </w:rPr>
          <w:t>作出处理</w:t>
        </w:r>
      </w:ins>
      <w:r>
        <w:rPr>
          <w:rFonts w:hint="eastAsia" w:ascii="宋体" w:hAnsi="宋体"/>
          <w:sz w:val="30"/>
          <w:szCs w:val="30"/>
        </w:rPr>
        <w:t>；涉嫌犯罪的，移送司法机关</w:t>
      </w:r>
      <w:del w:id="141" w:author="王军鹏" w:date="2023-04-28T12:39:00Z">
        <w:r>
          <w:rPr>
            <w:rFonts w:hint="eastAsia" w:ascii="宋体" w:hAnsi="宋体"/>
            <w:sz w:val="30"/>
            <w:szCs w:val="30"/>
          </w:rPr>
          <w:delText>依法作出处理</w:delText>
        </w:r>
      </w:del>
      <w:r>
        <w:rPr>
          <w:rFonts w:hint="eastAsia" w:ascii="宋体" w:hAnsi="宋体"/>
          <w:sz w:val="30"/>
          <w:szCs w:val="30"/>
        </w:rPr>
        <w:t>。</w:t>
      </w:r>
    </w:p>
    <w:p>
      <w:pPr>
        <w:spacing w:line="360" w:lineRule="auto"/>
        <w:ind w:firstLine="602" w:firstLineChars="200"/>
        <w:rPr>
          <w:del w:id="142" w:author="王军鹏" w:date="2023-04-28T12:43:00Z"/>
          <w:rFonts w:ascii="宋体"/>
          <w:b/>
          <w:sz w:val="30"/>
          <w:szCs w:val="30"/>
        </w:rPr>
      </w:pPr>
      <w:del w:id="143" w:author="王军鹏" w:date="2023-04-28T12:43:00Z">
        <w:r>
          <w:rPr>
            <w:rFonts w:hint="eastAsia" w:ascii="宋体" w:hAnsi="宋体"/>
            <w:b/>
            <w:sz w:val="30"/>
            <w:szCs w:val="30"/>
          </w:rPr>
          <w:delText>五、及时反馈落实情况</w:delText>
        </w:r>
      </w:del>
    </w:p>
    <w:p>
      <w:pPr>
        <w:spacing w:line="360" w:lineRule="auto"/>
        <w:ind w:firstLine="600" w:firstLineChars="200"/>
        <w:rPr>
          <w:rFonts w:ascii="宋体"/>
          <w:sz w:val="30"/>
          <w:szCs w:val="30"/>
        </w:rPr>
      </w:pPr>
      <w:del w:id="144" w:author="陈日胜" w:date="2023-04-28T16:42:27Z">
        <w:r>
          <w:rPr>
            <w:rFonts w:hint="eastAsia" w:ascii="宋体" w:hAnsi="宋体"/>
            <w:sz w:val="30"/>
            <w:szCs w:val="30"/>
          </w:rPr>
          <w:delText>各县（市、区）市场监管局</w:delText>
        </w:r>
      </w:del>
      <w:r>
        <w:rPr>
          <w:rFonts w:hint="eastAsia" w:ascii="宋体" w:hAnsi="宋体"/>
          <w:sz w:val="30"/>
          <w:szCs w:val="30"/>
        </w:rPr>
        <w:t>在实施《管理办法》</w:t>
      </w:r>
      <w:ins w:id="145" w:author="陈日胜" w:date="2023-04-28T16:45:07Z">
        <w:r>
          <w:rPr>
            <w:rFonts w:hint="eastAsia" w:ascii="宋体" w:hAnsi="宋体"/>
            <w:sz w:val="30"/>
            <w:szCs w:val="30"/>
            <w:lang w:eastAsia="zh-CN"/>
          </w:rPr>
          <w:t>中</w:t>
        </w:r>
      </w:ins>
      <w:del w:id="146" w:author="陈日胜" w:date="2023-04-28T16:42:34Z">
        <w:r>
          <w:rPr>
            <w:rFonts w:hint="eastAsia" w:ascii="宋体" w:hAnsi="宋体"/>
            <w:sz w:val="30"/>
            <w:szCs w:val="30"/>
          </w:rPr>
          <w:delText>过程中，要加强</w:delText>
        </w:r>
      </w:del>
      <w:ins w:id="147" w:author="王军鹏" w:date="2023-04-28T12:40:00Z">
        <w:del w:id="148" w:author="陈日胜" w:date="2023-04-28T16:42:34Z">
          <w:r>
            <w:rPr>
              <w:rFonts w:hint="eastAsia" w:ascii="宋体" w:hAnsi="宋体"/>
              <w:sz w:val="30"/>
              <w:szCs w:val="30"/>
            </w:rPr>
            <w:delText>对各监管所实施情况的监测，</w:delText>
          </w:r>
        </w:del>
      </w:ins>
      <w:del w:id="149" w:author="陈日胜" w:date="2023-04-28T16:42:34Z">
        <w:r>
          <w:rPr>
            <w:rFonts w:hint="eastAsia" w:ascii="宋体" w:hAnsi="宋体"/>
            <w:sz w:val="30"/>
            <w:szCs w:val="30"/>
          </w:rPr>
          <w:delText>与上级部门协调沟通，对</w:delText>
        </w:r>
      </w:del>
      <w:r>
        <w:rPr>
          <w:rFonts w:hint="eastAsia" w:ascii="宋体" w:hAnsi="宋体"/>
          <w:sz w:val="30"/>
          <w:szCs w:val="30"/>
        </w:rPr>
        <w:t>遇到的问题</w:t>
      </w:r>
      <w:ins w:id="150" w:author="王军鹏" w:date="2023-04-28T12:40:00Z">
        <w:del w:id="151" w:author="陈日胜" w:date="2023-04-28T16:42:37Z">
          <w:r>
            <w:rPr>
              <w:rFonts w:hint="eastAsia" w:ascii="宋体" w:hAnsi="宋体"/>
              <w:sz w:val="30"/>
              <w:szCs w:val="30"/>
            </w:rPr>
            <w:delText>进行分析、研究，并</w:delText>
          </w:r>
        </w:del>
      </w:ins>
      <w:ins w:id="152" w:author="陈日胜" w:date="2023-04-28T16:42:39Z">
        <w:r>
          <w:rPr>
            <w:rFonts w:hint="eastAsia" w:ascii="宋体" w:hAnsi="宋体"/>
            <w:sz w:val="30"/>
            <w:szCs w:val="30"/>
            <w:lang w:eastAsia="zh-CN"/>
          </w:rPr>
          <w:t>，</w:t>
        </w:r>
      </w:ins>
      <w:ins w:id="153" w:author="陈日胜" w:date="2023-04-28T16:42:40Z">
        <w:r>
          <w:rPr>
            <w:rFonts w:hint="eastAsia" w:ascii="宋体" w:hAnsi="宋体"/>
            <w:sz w:val="30"/>
            <w:szCs w:val="30"/>
            <w:lang w:eastAsia="zh-CN"/>
          </w:rPr>
          <w:t>要</w:t>
        </w:r>
      </w:ins>
      <w:del w:id="154" w:author="王军鹏" w:date="2023-04-28T12:40:00Z">
        <w:r>
          <w:rPr>
            <w:rFonts w:hint="eastAsia" w:ascii="宋体" w:hAnsi="宋体"/>
            <w:sz w:val="30"/>
            <w:szCs w:val="30"/>
          </w:rPr>
          <w:delText>要</w:delText>
        </w:r>
      </w:del>
      <w:r>
        <w:rPr>
          <w:rFonts w:hint="eastAsia" w:ascii="宋体" w:hAnsi="宋体"/>
          <w:sz w:val="30"/>
          <w:szCs w:val="30"/>
        </w:rPr>
        <w:t>及时</w:t>
      </w:r>
      <w:del w:id="155" w:author="王军鹏" w:date="2023-04-28T12:40:00Z">
        <w:r>
          <w:rPr>
            <w:rFonts w:hint="eastAsia" w:ascii="宋体" w:hAnsi="宋体"/>
            <w:sz w:val="30"/>
            <w:szCs w:val="30"/>
          </w:rPr>
          <w:delText>建立工作台账并</w:delText>
        </w:r>
      </w:del>
      <w:r>
        <w:rPr>
          <w:rFonts w:hint="eastAsia" w:ascii="宋体" w:hAnsi="宋体"/>
          <w:sz w:val="30"/>
          <w:szCs w:val="30"/>
        </w:rPr>
        <w:t>向</w:t>
      </w:r>
      <w:del w:id="156" w:author="王军鹏" w:date="2023-04-28T12:40:00Z">
        <w:r>
          <w:rPr>
            <w:rFonts w:hint="eastAsia" w:ascii="宋体" w:hAnsi="宋体"/>
            <w:sz w:val="30"/>
            <w:szCs w:val="30"/>
          </w:rPr>
          <w:delText>江门</w:delText>
        </w:r>
      </w:del>
      <w:r>
        <w:rPr>
          <w:rFonts w:hint="eastAsia" w:ascii="宋体" w:hAnsi="宋体"/>
          <w:sz w:val="30"/>
          <w:szCs w:val="30"/>
        </w:rPr>
        <w:t>市</w:t>
      </w:r>
      <w:del w:id="157" w:author="王军鹏" w:date="2023-04-28T12:40:00Z">
        <w:r>
          <w:rPr>
            <w:rFonts w:hint="eastAsia" w:ascii="宋体" w:hAnsi="宋体"/>
            <w:sz w:val="30"/>
            <w:szCs w:val="30"/>
          </w:rPr>
          <w:delText>市场监管</w:delText>
        </w:r>
      </w:del>
      <w:r>
        <w:rPr>
          <w:rFonts w:hint="eastAsia" w:ascii="宋体" w:hAnsi="宋体"/>
          <w:sz w:val="30"/>
          <w:szCs w:val="30"/>
        </w:rPr>
        <w:t>局反馈</w:t>
      </w:r>
      <w:del w:id="158" w:author="王军鹏" w:date="2023-04-28T12:40:00Z">
        <w:r>
          <w:rPr>
            <w:rFonts w:hint="eastAsia" w:ascii="宋体" w:hAnsi="宋体"/>
            <w:sz w:val="30"/>
            <w:szCs w:val="30"/>
          </w:rPr>
          <w:delText>，研究解决办法</w:delText>
        </w:r>
      </w:del>
      <w:r>
        <w:rPr>
          <w:rFonts w:hint="eastAsia" w:ascii="宋体" w:hAnsi="宋体"/>
          <w:sz w:val="30"/>
          <w:szCs w:val="30"/>
        </w:rPr>
        <w:t>。</w:t>
      </w:r>
    </w:p>
    <w:p>
      <w:pPr>
        <w:spacing w:line="360" w:lineRule="auto"/>
        <w:rPr>
          <w:rFonts w:ascii="宋体" w:cs="宋体"/>
          <w:color w:val="333333"/>
          <w:kern w:val="0"/>
          <w:sz w:val="30"/>
          <w:szCs w:val="30"/>
        </w:rPr>
      </w:pPr>
    </w:p>
    <w:p>
      <w:pPr>
        <w:pStyle w:val="7"/>
        <w:widowControl/>
        <w:spacing w:before="0" w:beforeAutospacing="0" w:after="0" w:afterAutospacing="0" w:line="360" w:lineRule="auto"/>
        <w:ind w:firstLine="420"/>
        <w:rPr>
          <w:rFonts w:ascii="宋体" w:cs="Arial"/>
          <w:color w:val="000000"/>
          <w:sz w:val="30"/>
          <w:szCs w:val="30"/>
          <w:shd w:val="clear" w:color="auto" w:fill="FFFFFF"/>
        </w:rPr>
      </w:pPr>
      <w:r>
        <w:rPr>
          <w:rFonts w:hint="eastAsia" w:ascii="宋体" w:hAnsi="宋体" w:cs="宋体"/>
          <w:color w:val="333333"/>
          <w:sz w:val="30"/>
          <w:szCs w:val="30"/>
        </w:rPr>
        <w:t>附件：</w:t>
      </w:r>
    </w:p>
    <w:p>
      <w:pPr>
        <w:pStyle w:val="7"/>
        <w:widowControl/>
        <w:spacing w:before="0" w:beforeAutospacing="0" w:after="0" w:afterAutospacing="0" w:line="360" w:lineRule="auto"/>
        <w:ind w:firstLine="420"/>
        <w:rPr>
          <w:rFonts w:ascii="宋体" w:cs="Arial"/>
          <w:color w:val="000000"/>
          <w:sz w:val="30"/>
          <w:szCs w:val="30"/>
          <w:shd w:val="clear" w:color="auto" w:fill="FFFFFF"/>
        </w:rPr>
      </w:pPr>
      <w:r>
        <w:rPr>
          <w:rFonts w:ascii="宋体" w:hAnsi="宋体" w:cs="Arial"/>
          <w:color w:val="000000"/>
          <w:sz w:val="30"/>
          <w:szCs w:val="30"/>
          <w:shd w:val="clear" w:color="auto" w:fill="FFFFFF"/>
        </w:rPr>
        <w:t>1.</w:t>
      </w:r>
      <w:r>
        <w:rPr>
          <w:rFonts w:hint="eastAsia" w:ascii="宋体" w:hAnsi="宋体" w:cs="Arial"/>
          <w:color w:val="000000"/>
          <w:sz w:val="30"/>
          <w:szCs w:val="30"/>
          <w:shd w:val="clear" w:color="auto" w:fill="FFFFFF"/>
        </w:rPr>
        <w:t>各县（市、区）市场主体住所使用证明出具单位名单</w:t>
      </w:r>
    </w:p>
    <w:p>
      <w:pPr>
        <w:pStyle w:val="7"/>
        <w:widowControl/>
        <w:spacing w:before="0" w:beforeAutospacing="0" w:after="0" w:afterAutospacing="0" w:line="360" w:lineRule="auto"/>
        <w:ind w:firstLine="420"/>
        <w:rPr>
          <w:rFonts w:ascii="宋体" w:cs="Arial"/>
          <w:sz w:val="30"/>
          <w:szCs w:val="30"/>
        </w:rPr>
      </w:pPr>
      <w:r>
        <w:rPr>
          <w:rFonts w:ascii="宋体" w:hAnsi="宋体" w:cs="Arial"/>
          <w:color w:val="000000"/>
          <w:sz w:val="30"/>
          <w:szCs w:val="30"/>
          <w:shd w:val="clear" w:color="auto" w:fill="FFFFFF"/>
        </w:rPr>
        <w:t>2.</w:t>
      </w:r>
      <w:r>
        <w:rPr>
          <w:rFonts w:hint="eastAsia" w:ascii="宋体" w:hAnsi="宋体" w:cs="Arial"/>
          <w:color w:val="000000"/>
          <w:sz w:val="30"/>
          <w:szCs w:val="30"/>
          <w:shd w:val="clear" w:color="auto" w:fill="FFFFFF"/>
        </w:rPr>
        <w:t>江门市住所信息申报表</w:t>
      </w:r>
    </w:p>
    <w:p>
      <w:pPr>
        <w:pStyle w:val="7"/>
        <w:widowControl/>
        <w:spacing w:before="0" w:beforeAutospacing="0" w:after="0" w:afterAutospacing="0" w:line="360" w:lineRule="auto"/>
        <w:ind w:firstLine="420"/>
        <w:rPr>
          <w:rFonts w:ascii="宋体" w:cs="Arial"/>
          <w:color w:val="000000"/>
          <w:sz w:val="30"/>
          <w:szCs w:val="30"/>
          <w:shd w:val="clear" w:color="auto" w:fill="FFFFFF"/>
        </w:rPr>
      </w:pPr>
      <w:r>
        <w:rPr>
          <w:rFonts w:ascii="宋体" w:hAnsi="宋体" w:cs="Arial"/>
          <w:color w:val="000000"/>
          <w:sz w:val="30"/>
          <w:szCs w:val="30"/>
          <w:shd w:val="clear" w:color="auto" w:fill="FFFFFF"/>
        </w:rPr>
        <w:t>3.</w:t>
      </w:r>
      <w:r>
        <w:rPr>
          <w:rFonts w:hint="eastAsia" w:ascii="宋体" w:hAnsi="宋体" w:cs="Arial"/>
          <w:color w:val="000000"/>
          <w:sz w:val="30"/>
          <w:szCs w:val="30"/>
          <w:shd w:val="clear" w:color="auto" w:fill="FFFFFF"/>
        </w:rPr>
        <w:t>江门市</w:t>
      </w:r>
      <w:r>
        <w:rPr>
          <w:rFonts w:hint="eastAsia" w:ascii="宋体" w:cs="Arial"/>
          <w:color w:val="000000"/>
          <w:sz w:val="30"/>
          <w:szCs w:val="30"/>
          <w:shd w:val="clear" w:color="auto" w:fill="FFFFFF"/>
        </w:rPr>
        <w:t>“</w:t>
      </w:r>
      <w:r>
        <w:rPr>
          <w:rFonts w:hint="eastAsia" w:ascii="宋体" w:hAnsi="宋体" w:cs="Arial"/>
          <w:color w:val="000000"/>
          <w:sz w:val="30"/>
          <w:szCs w:val="30"/>
          <w:shd w:val="clear" w:color="auto" w:fill="FFFFFF"/>
        </w:rPr>
        <w:t>住改商</w:t>
      </w:r>
      <w:r>
        <w:rPr>
          <w:rFonts w:hint="eastAsia" w:ascii="宋体" w:cs="Arial"/>
          <w:color w:val="000000"/>
          <w:sz w:val="30"/>
          <w:szCs w:val="30"/>
          <w:shd w:val="clear" w:color="auto" w:fill="FFFFFF"/>
        </w:rPr>
        <w:t>”</w:t>
      </w:r>
      <w:r>
        <w:rPr>
          <w:rFonts w:hint="eastAsia" w:ascii="宋体" w:hAnsi="宋体" w:cs="Arial"/>
          <w:color w:val="000000"/>
          <w:sz w:val="30"/>
          <w:szCs w:val="30"/>
          <w:shd w:val="clear" w:color="auto" w:fill="FFFFFF"/>
        </w:rPr>
        <w:t>登记承诺书</w:t>
      </w:r>
    </w:p>
    <w:p>
      <w:pPr>
        <w:pStyle w:val="7"/>
        <w:widowControl/>
        <w:spacing w:before="0" w:beforeAutospacing="0" w:after="0" w:afterAutospacing="0" w:line="360" w:lineRule="auto"/>
        <w:ind w:firstLine="420"/>
        <w:rPr>
          <w:rFonts w:ascii="宋体" w:cs="Arial"/>
          <w:color w:val="000000"/>
          <w:sz w:val="30"/>
          <w:szCs w:val="30"/>
          <w:shd w:val="clear" w:color="auto" w:fill="FFFFFF"/>
        </w:rPr>
      </w:pPr>
      <w:r>
        <w:rPr>
          <w:rFonts w:ascii="宋体" w:hAnsi="宋体" w:cs="Arial"/>
          <w:color w:val="000000"/>
          <w:sz w:val="30"/>
          <w:szCs w:val="30"/>
          <w:shd w:val="clear" w:color="auto" w:fill="FFFFFF"/>
        </w:rPr>
        <w:t>4.“一址多照”知情</w:t>
      </w:r>
      <w:r>
        <w:rPr>
          <w:rFonts w:hint="eastAsia" w:ascii="宋体" w:hAnsi="宋体" w:cs="Arial"/>
          <w:color w:val="000000"/>
          <w:sz w:val="30"/>
          <w:szCs w:val="30"/>
          <w:shd w:val="clear" w:color="auto" w:fill="FFFFFF"/>
        </w:rPr>
        <w:t>承诺书</w:t>
      </w:r>
    </w:p>
    <w:p>
      <w:pPr>
        <w:pStyle w:val="7"/>
        <w:widowControl/>
        <w:spacing w:before="0" w:beforeAutospacing="0" w:after="0" w:afterAutospacing="0" w:line="360" w:lineRule="auto"/>
        <w:ind w:firstLine="420"/>
        <w:rPr>
          <w:rFonts w:ascii="宋体" w:cs="Arial"/>
          <w:color w:val="000000"/>
          <w:sz w:val="30"/>
          <w:szCs w:val="30"/>
          <w:shd w:val="clear" w:color="auto" w:fill="FFFFFF"/>
        </w:rPr>
      </w:pPr>
      <w:r>
        <w:rPr>
          <w:rFonts w:ascii="宋体" w:hAnsi="宋体" w:cs="Arial"/>
          <w:color w:val="000000"/>
          <w:sz w:val="30"/>
          <w:szCs w:val="30"/>
          <w:shd w:val="clear" w:color="auto" w:fill="FFFFFF"/>
        </w:rPr>
        <w:t>5.</w:t>
      </w:r>
      <w:r>
        <w:rPr>
          <w:rFonts w:ascii="宋体" w:hAnsi="宋体" w:cs="sans-serif"/>
          <w:color w:val="000000"/>
          <w:kern w:val="2"/>
          <w:sz w:val="30"/>
          <w:szCs w:val="30"/>
        </w:rPr>
        <w:t>已取得</w:t>
      </w:r>
      <w:r>
        <w:rPr>
          <w:rFonts w:hint="eastAsia" w:ascii="宋体" w:hAnsi="宋体" w:cs="sans-serif"/>
          <w:color w:val="000000"/>
          <w:kern w:val="2"/>
          <w:sz w:val="30"/>
          <w:szCs w:val="30"/>
        </w:rPr>
        <w:t>自建房安全</w:t>
      </w:r>
      <w:r>
        <w:rPr>
          <w:rFonts w:ascii="宋体" w:hAnsi="宋体" w:cs="sans-serif"/>
          <w:color w:val="000000"/>
          <w:kern w:val="2"/>
          <w:sz w:val="30"/>
          <w:szCs w:val="30"/>
        </w:rPr>
        <w:t>鉴定合格证明</w:t>
      </w:r>
      <w:r>
        <w:rPr>
          <w:rFonts w:hint="eastAsia" w:ascii="宋体" w:hAnsi="宋体" w:cs="sans-serif"/>
          <w:color w:val="000000"/>
          <w:kern w:val="2"/>
          <w:sz w:val="30"/>
          <w:szCs w:val="30"/>
        </w:rPr>
        <w:t>承诺书</w:t>
      </w:r>
    </w:p>
    <w:p>
      <w:pPr>
        <w:pStyle w:val="7"/>
        <w:widowControl/>
        <w:spacing w:before="0" w:beforeAutospacing="0" w:after="0" w:afterAutospacing="0" w:line="360" w:lineRule="auto"/>
        <w:ind w:firstLine="420"/>
        <w:rPr>
          <w:rFonts w:ascii="宋体" w:cs="Arial"/>
          <w:color w:val="000000"/>
          <w:sz w:val="30"/>
          <w:szCs w:val="30"/>
          <w:shd w:val="clear" w:color="auto" w:fill="FFFFFF"/>
        </w:rPr>
      </w:pPr>
      <w:r>
        <w:rPr>
          <w:rFonts w:hint="eastAsia" w:ascii="宋体" w:hAnsi="宋体"/>
          <w:sz w:val="30"/>
          <w:szCs w:val="30"/>
        </w:rPr>
        <w:t>6.江门市市场主体住所告知承诺书</w:t>
      </w:r>
    </w:p>
    <w:p>
      <w:pPr>
        <w:pStyle w:val="7"/>
        <w:widowControl/>
        <w:spacing w:before="0" w:beforeAutospacing="0" w:after="0" w:afterAutospacing="0" w:line="360" w:lineRule="auto"/>
        <w:ind w:firstLine="450" w:firstLineChars="150"/>
        <w:rPr>
          <w:rFonts w:ascii="宋体" w:cs="Arial"/>
          <w:color w:val="000000"/>
          <w:sz w:val="30"/>
          <w:szCs w:val="30"/>
          <w:shd w:val="clear" w:color="auto" w:fill="FFFFFF"/>
        </w:rPr>
      </w:pPr>
      <w:r>
        <w:rPr>
          <w:rFonts w:hint="eastAsia" w:ascii="宋体" w:cs="Arial"/>
          <w:color w:val="000000"/>
          <w:sz w:val="30"/>
          <w:szCs w:val="30"/>
          <w:shd w:val="clear" w:color="auto" w:fill="FFFFFF"/>
        </w:rPr>
        <w:t>7.江门市人民政府关于印发《江门市市场主体住所登记管理办法》的通知（江府〔2022〕30号）</w:t>
      </w:r>
    </w:p>
    <w:p>
      <w:pPr>
        <w:pStyle w:val="7"/>
        <w:widowControl/>
        <w:spacing w:before="0" w:beforeAutospacing="0" w:after="0" w:afterAutospacing="0" w:line="360" w:lineRule="auto"/>
        <w:ind w:firstLine="450" w:firstLineChars="150"/>
        <w:rPr>
          <w:rFonts w:ascii="宋体" w:cs="Arial"/>
          <w:color w:val="000000"/>
          <w:sz w:val="30"/>
          <w:szCs w:val="30"/>
          <w:shd w:val="clear" w:color="auto" w:fill="FFFFFF"/>
        </w:rPr>
      </w:pPr>
      <w:r>
        <w:rPr>
          <w:rFonts w:hint="eastAsia" w:ascii="宋体" w:cs="Arial"/>
          <w:color w:val="000000"/>
          <w:sz w:val="30"/>
          <w:szCs w:val="30"/>
          <w:shd w:val="clear" w:color="auto" w:fill="FFFFFF"/>
        </w:rPr>
        <w:t>8.江门市人民政府办公室关于印发《江门市商事主体住所（经营场所）负面清单（第一批）》的通知（江府办〔2017〕8号）</w:t>
      </w:r>
    </w:p>
    <w:p>
      <w:pPr>
        <w:pStyle w:val="7"/>
        <w:widowControl/>
        <w:spacing w:before="0" w:beforeAutospacing="0" w:after="0" w:afterAutospacing="0" w:line="360" w:lineRule="auto"/>
        <w:ind w:firstLine="420"/>
        <w:jc w:val="right"/>
        <w:rPr>
          <w:rFonts w:ascii="宋体" w:hAnsi="宋体" w:cs="Arial"/>
          <w:color w:val="000000"/>
          <w:sz w:val="30"/>
          <w:szCs w:val="30"/>
          <w:shd w:val="clear" w:color="auto" w:fill="FFFFFF"/>
        </w:rPr>
      </w:pPr>
    </w:p>
    <w:p>
      <w:pPr>
        <w:pStyle w:val="7"/>
        <w:widowControl/>
        <w:spacing w:before="0" w:beforeAutospacing="0" w:after="0" w:afterAutospacing="0" w:line="360" w:lineRule="auto"/>
        <w:ind w:firstLine="420"/>
        <w:jc w:val="right"/>
        <w:rPr>
          <w:rFonts w:ascii="宋体" w:hAnsi="宋体" w:cs="Arial"/>
          <w:color w:val="000000"/>
          <w:sz w:val="30"/>
          <w:szCs w:val="30"/>
          <w:shd w:val="clear" w:color="auto" w:fill="FFFFFF"/>
        </w:rPr>
      </w:pPr>
    </w:p>
    <w:p>
      <w:pPr>
        <w:pStyle w:val="7"/>
        <w:widowControl/>
        <w:spacing w:before="0" w:beforeAutospacing="0" w:after="0" w:afterAutospacing="0" w:line="360" w:lineRule="auto"/>
        <w:ind w:firstLine="420"/>
        <w:jc w:val="right"/>
        <w:rPr>
          <w:rFonts w:ascii="宋体" w:hAnsi="宋体" w:cs="Arial"/>
          <w:color w:val="000000"/>
          <w:sz w:val="30"/>
          <w:szCs w:val="30"/>
          <w:shd w:val="clear" w:color="auto" w:fill="FFFFFF"/>
        </w:rPr>
      </w:pPr>
    </w:p>
    <w:p>
      <w:pPr>
        <w:pStyle w:val="7"/>
        <w:widowControl/>
        <w:spacing w:before="0" w:beforeAutospacing="0" w:after="0" w:afterAutospacing="0" w:line="360" w:lineRule="auto"/>
        <w:ind w:firstLine="420"/>
        <w:jc w:val="right"/>
        <w:rPr>
          <w:rFonts w:ascii="宋体" w:cs="Arial"/>
          <w:color w:val="000000"/>
          <w:sz w:val="30"/>
          <w:szCs w:val="30"/>
          <w:shd w:val="clear" w:color="auto" w:fill="FFFFFF"/>
        </w:rPr>
      </w:pPr>
      <w:r>
        <w:rPr>
          <w:rFonts w:hint="eastAsia" w:ascii="宋体" w:hAnsi="宋体" w:cs="Arial"/>
          <w:color w:val="000000"/>
          <w:sz w:val="30"/>
          <w:szCs w:val="30"/>
          <w:shd w:val="clear" w:color="auto" w:fill="FFFFFF"/>
        </w:rPr>
        <w:t>江门市市场监督管理局</w:t>
      </w:r>
    </w:p>
    <w:p>
      <w:pPr>
        <w:pStyle w:val="7"/>
        <w:widowControl/>
        <w:spacing w:before="0" w:beforeAutospacing="0" w:after="0" w:afterAutospacing="0" w:line="360" w:lineRule="auto"/>
        <w:ind w:right="270" w:firstLine="420"/>
        <w:jc w:val="right"/>
        <w:rPr>
          <w:rFonts w:ascii="宋体" w:hAnsi="宋体" w:cs="Arial"/>
          <w:color w:val="000000"/>
          <w:sz w:val="30"/>
          <w:szCs w:val="30"/>
          <w:shd w:val="clear" w:color="auto" w:fill="FFFFFF"/>
        </w:rPr>
      </w:pPr>
      <w:r>
        <w:rPr>
          <w:rFonts w:ascii="宋体" w:hAnsi="宋体" w:cs="Arial"/>
          <w:color w:val="000000"/>
          <w:sz w:val="30"/>
          <w:szCs w:val="30"/>
          <w:shd w:val="clear" w:color="auto" w:fill="FFFFFF"/>
        </w:rPr>
        <w:t>202</w:t>
      </w:r>
      <w:r>
        <w:rPr>
          <w:rFonts w:hint="eastAsia" w:ascii="宋体" w:hAnsi="宋体" w:cs="Arial"/>
          <w:color w:val="000000"/>
          <w:sz w:val="30"/>
          <w:szCs w:val="30"/>
          <w:shd w:val="clear" w:color="auto" w:fill="FFFFFF"/>
        </w:rPr>
        <w:t>3年4月26日</w:t>
      </w:r>
    </w:p>
    <w:p>
      <w:pPr>
        <w:pStyle w:val="7"/>
        <w:widowControl/>
        <w:spacing w:before="0" w:beforeAutospacing="0" w:after="0" w:afterAutospacing="0" w:line="360" w:lineRule="auto"/>
        <w:ind w:right="120" w:firstLine="420"/>
        <w:jc w:val="right"/>
        <w:rPr>
          <w:rFonts w:ascii="宋体" w:hAnsi="宋体" w:cs="Arial"/>
          <w:color w:val="000000"/>
          <w:sz w:val="30"/>
          <w:szCs w:val="30"/>
          <w:shd w:val="clear" w:color="auto" w:fill="FFFFFF"/>
        </w:rPr>
      </w:pPr>
    </w:p>
    <w:p>
      <w:pPr>
        <w:pStyle w:val="7"/>
        <w:widowControl/>
        <w:spacing w:before="0" w:beforeAutospacing="0" w:after="0" w:afterAutospacing="0" w:line="360" w:lineRule="auto"/>
        <w:ind w:right="120" w:firstLine="420"/>
        <w:jc w:val="right"/>
        <w:rPr>
          <w:rFonts w:ascii="宋体" w:hAnsi="宋体" w:cs="Arial"/>
          <w:color w:val="000000"/>
          <w:sz w:val="30"/>
          <w:szCs w:val="30"/>
          <w:shd w:val="clear" w:color="auto" w:fill="FFFFFF"/>
        </w:rPr>
      </w:pPr>
    </w:p>
    <w:p>
      <w:pPr>
        <w:pStyle w:val="7"/>
        <w:widowControl/>
        <w:spacing w:before="0" w:beforeAutospacing="0" w:after="0" w:afterAutospacing="0" w:line="360" w:lineRule="auto"/>
        <w:ind w:right="120"/>
        <w:rPr>
          <w:rFonts w:ascii="宋体" w:hAnsi="宋体" w:cs="Arial"/>
          <w:color w:val="000000"/>
          <w:sz w:val="30"/>
          <w:szCs w:val="30"/>
          <w:shd w:val="clear" w:color="auto" w:fill="FFFFFF"/>
        </w:rPr>
      </w:pPr>
      <w:r>
        <w:rPr>
          <w:rFonts w:hint="eastAsia" w:ascii="宋体" w:hAnsi="宋体" w:cs="Arial"/>
          <w:color w:val="000000"/>
          <w:sz w:val="30"/>
          <w:szCs w:val="30"/>
          <w:shd w:val="clear" w:color="auto" w:fill="FFFFFF"/>
        </w:rPr>
        <w:t>（联系人：罗楚雯、黄敏贤，联系电话：3871063、3871033）</w:t>
      </w:r>
    </w:p>
    <w:p>
      <w:pPr>
        <w:pStyle w:val="7"/>
        <w:widowControl/>
        <w:spacing w:before="0" w:beforeAutospacing="0" w:after="0" w:afterAutospacing="0" w:line="360" w:lineRule="auto"/>
        <w:ind w:right="120" w:firstLine="420"/>
        <w:jc w:val="right"/>
        <w:rPr>
          <w:rFonts w:ascii="宋体" w:hAnsi="宋体" w:cs="Arial"/>
          <w:color w:val="000000"/>
          <w:sz w:val="30"/>
          <w:szCs w:val="30"/>
          <w:shd w:val="clear" w:color="auto" w:fill="FFFFFF"/>
        </w:rPr>
      </w:pPr>
    </w:p>
    <w:p>
      <w:pPr>
        <w:pStyle w:val="7"/>
        <w:widowControl/>
        <w:spacing w:before="150" w:beforeAutospacing="0" w:afterAutospacing="0" w:line="420" w:lineRule="atLeast"/>
        <w:rPr>
          <w:rStyle w:val="10"/>
          <w:rFonts w:ascii="Arial" w:hAnsi="Arial" w:cs="Arial"/>
          <w:color w:val="000000"/>
          <w:sz w:val="21"/>
          <w:szCs w:val="21"/>
          <w:shd w:val="clear" w:color="auto" w:fill="FFFFFF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ans-serif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1"/>
        <w:sz w:val="24"/>
        <w:szCs w:val="24"/>
      </w:rPr>
    </w:pPr>
    <w:r>
      <w:rPr>
        <w:rStyle w:val="11"/>
        <w:sz w:val="24"/>
        <w:szCs w:val="24"/>
      </w:rPr>
      <w:t xml:space="preserve">— </w:t>
    </w:r>
    <w:r>
      <w:rPr>
        <w:rStyle w:val="11"/>
        <w:sz w:val="24"/>
        <w:szCs w:val="24"/>
      </w:rPr>
      <w:fldChar w:fldCharType="begin"/>
    </w:r>
    <w:r>
      <w:rPr>
        <w:rStyle w:val="11"/>
        <w:sz w:val="24"/>
        <w:szCs w:val="24"/>
      </w:rPr>
      <w:instrText xml:space="preserve">PAGE  </w:instrText>
    </w:r>
    <w:r>
      <w:rPr>
        <w:rStyle w:val="11"/>
        <w:sz w:val="24"/>
        <w:szCs w:val="24"/>
      </w:rPr>
      <w:fldChar w:fldCharType="separate"/>
    </w:r>
    <w:r>
      <w:rPr>
        <w:rStyle w:val="11"/>
        <w:sz w:val="24"/>
        <w:szCs w:val="24"/>
      </w:rPr>
      <w:t>4</w:t>
    </w:r>
    <w:r>
      <w:rPr>
        <w:rStyle w:val="11"/>
        <w:sz w:val="24"/>
        <w:szCs w:val="24"/>
      </w:rPr>
      <w:fldChar w:fldCharType="end"/>
    </w:r>
    <w:r>
      <w:rPr>
        <w:rStyle w:val="11"/>
        <w:sz w:val="24"/>
        <w:szCs w:val="24"/>
      </w:rPr>
      <w:t xml:space="preserve"> —</w:t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5"/>
      <w:ind w:right="360" w:firstLine="360"/>
    </w:pP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陈日胜">
    <w15:presenceInfo w15:providerId="None" w15:userId="陈日胜"/>
  </w15:person>
  <w15:person w15:author="王军鹏">
    <w15:presenceInfo w15:providerId="None" w15:userId="王军鹏"/>
  </w15:person>
  <w15:person w15:author="杨霞">
    <w15:presenceInfo w15:providerId="None" w15:userId="杨霞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trackRevisions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KGWebUrl" w:val="http://19.121.241.45/seeyon/officeservlet"/>
  </w:docVars>
  <w:rsids>
    <w:rsidRoot w:val="005846F3"/>
    <w:rsid w:val="00011780"/>
    <w:rsid w:val="00076100"/>
    <w:rsid w:val="000C271F"/>
    <w:rsid w:val="00117D21"/>
    <w:rsid w:val="0033194F"/>
    <w:rsid w:val="0042258C"/>
    <w:rsid w:val="00430F8B"/>
    <w:rsid w:val="00554D26"/>
    <w:rsid w:val="00566FF4"/>
    <w:rsid w:val="005846F3"/>
    <w:rsid w:val="0077537D"/>
    <w:rsid w:val="00891AE7"/>
    <w:rsid w:val="009247E6"/>
    <w:rsid w:val="009C0AAB"/>
    <w:rsid w:val="00A662A3"/>
    <w:rsid w:val="00B808E8"/>
    <w:rsid w:val="00BC20CE"/>
    <w:rsid w:val="00C13AF0"/>
    <w:rsid w:val="00DC103A"/>
    <w:rsid w:val="00FA11DA"/>
    <w:rsid w:val="00FF64D2"/>
    <w:rsid w:val="957EB1EF"/>
    <w:rsid w:val="E6E7FF94"/>
    <w:rsid w:val="F5EE0B40"/>
    <w:rsid w:val="FB6E58E1"/>
    <w:rsid w:val="FEFFB6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link w:val="12"/>
    <w:qFormat/>
    <w:uiPriority w:val="99"/>
    <w:pPr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6"/>
    <w:qFormat/>
    <w:uiPriority w:val="99"/>
    <w:pPr>
      <w:ind w:left="100" w:leftChars="2500"/>
    </w:pPr>
  </w:style>
  <w:style w:type="paragraph" w:styleId="4">
    <w:name w:val="Balloon Text"/>
    <w:basedOn w:val="1"/>
    <w:link w:val="17"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="Times New Roman" w:hAnsi="Times New Roman"/>
      <w:sz w:val="18"/>
      <w:szCs w:val="18"/>
    </w:rPr>
  </w:style>
  <w:style w:type="paragraph" w:styleId="6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Strong"/>
    <w:qFormat/>
    <w:uiPriority w:val="99"/>
    <w:rPr>
      <w:rFonts w:cs="Times New Roman"/>
      <w:b/>
    </w:rPr>
  </w:style>
  <w:style w:type="character" w:styleId="11">
    <w:name w:val="page number"/>
    <w:qFormat/>
    <w:uiPriority w:val="99"/>
    <w:rPr>
      <w:rFonts w:ascii="Times New Roman" w:hAnsi="Times New Roman" w:eastAsia="宋体"/>
    </w:rPr>
  </w:style>
  <w:style w:type="character" w:customStyle="1" w:styleId="12">
    <w:name w:val="标题 4 Char"/>
    <w:link w:val="2"/>
    <w:qFormat/>
    <w:uiPriority w:val="99"/>
    <w:rPr>
      <w:rFonts w:ascii="宋体" w:hAnsi="宋体" w:eastAsia="宋体" w:cs="宋体"/>
      <w:b/>
      <w:bCs/>
      <w:kern w:val="0"/>
      <w:sz w:val="24"/>
      <w:szCs w:val="24"/>
    </w:rPr>
  </w:style>
  <w:style w:type="character" w:customStyle="1" w:styleId="13">
    <w:name w:val="页脚 Char"/>
    <w:link w:val="5"/>
    <w:qFormat/>
    <w:uiPriority w:val="99"/>
    <w:rPr>
      <w:rFonts w:eastAsia="宋体"/>
      <w:kern w:val="2"/>
      <w:sz w:val="18"/>
      <w:lang w:val="en-US" w:eastAsia="zh-CN"/>
    </w:rPr>
  </w:style>
  <w:style w:type="character" w:customStyle="1" w:styleId="14">
    <w:name w:val="Footer Char_382d37d2-a7dd-4a93-85e8-fead22715b85"/>
    <w:qFormat/>
    <w:uiPriority w:val="99"/>
    <w:rPr>
      <w:sz w:val="18"/>
      <w:szCs w:val="18"/>
    </w:rPr>
  </w:style>
  <w:style w:type="character" w:customStyle="1" w:styleId="15">
    <w:name w:val="页眉 Char"/>
    <w:link w:val="6"/>
    <w:qFormat/>
    <w:uiPriority w:val="99"/>
    <w:rPr>
      <w:sz w:val="18"/>
      <w:szCs w:val="18"/>
    </w:rPr>
  </w:style>
  <w:style w:type="character" w:customStyle="1" w:styleId="16">
    <w:name w:val="日期 Char"/>
    <w:link w:val="3"/>
    <w:qFormat/>
    <w:uiPriority w:val="99"/>
    <w:rPr>
      <w:szCs w:val="24"/>
    </w:rPr>
  </w:style>
  <w:style w:type="character" w:customStyle="1" w:styleId="17">
    <w:name w:val="批注框文本 Char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4</Pages>
  <Words>307</Words>
  <Characters>1752</Characters>
  <Lines>14</Lines>
  <Paragraphs>4</Paragraphs>
  <TotalTime>1</TotalTime>
  <ScaleCrop>false</ScaleCrop>
  <LinksUpToDate>false</LinksUpToDate>
  <CharactersWithSpaces>2055</CharactersWithSpaces>
  <Application>WPS Office_11.8.2.10605_F1E327BC-269C-435d-A152-05C5408002CA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2023-04-28T20:43:00Z</dcterms:created>
  <dc:creator>罗楚雯</dc:creator>
  <cp:lastModifiedBy>greatwall</cp:lastModifiedBy>
  <dcterms:modified xsi:type="dcterms:W3CDTF">2023-04-30T15:38:01Z</dcterms:modified>
  <dc:title>关于贯彻落实《江门市市场主体住所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2052-11.8.2.10605</vt:lpwstr>
  </property>
  <property fmtid="{D5CDD505-2E9C-101B-9397-08002B2CF9AE}" pid="3" name="ICV">
    <vt:lpwstr>c7a7b547f34c4c62a1aaaeb42ae030e9</vt:lpwstr>
  </property>
</Properties>
</file>