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ins w:id="0" w:author="冯嘉雯" w:date="2021-10-25T15:13:59Z"/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  <w:t>申报材料及要求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广东省中小企业公共服务示范平台</w:t>
      </w:r>
      <w:ins w:id="1" w:author="冯嘉雯" w:date="2021-10-25T15:14:05Z">
        <w:r>
          <w:rPr>
            <w:rFonts w:hint="eastAsia" w:ascii="Times New Roman" w:hAnsi="Times New Roman" w:eastAsia="黑体" w:cs="Times New Roman"/>
            <w:sz w:val="32"/>
            <w:szCs w:val="32"/>
            <w:lang w:eastAsia="zh-CN"/>
          </w:rPr>
          <w:t>（</w:t>
        </w:r>
      </w:ins>
      <w:ins w:id="2" w:author="冯嘉雯" w:date="2021-10-25T15:14:07Z">
        <w:r>
          <w:rPr>
            <w:rFonts w:hint="eastAsia" w:ascii="Times New Roman" w:hAnsi="Times New Roman" w:eastAsia="黑体" w:cs="Times New Roman"/>
            <w:sz w:val="32"/>
            <w:szCs w:val="32"/>
            <w:lang w:eastAsia="zh-CN"/>
          </w:rPr>
          <w:t>附表</w:t>
        </w:r>
      </w:ins>
      <w:ins w:id="3" w:author="冯嘉雯" w:date="2021-10-25T15:14:08Z">
        <w:r>
          <w:rPr>
            <w:rFonts w:hint="eastAsia" w:ascii="Times New Roman" w:hAnsi="Times New Roman" w:eastAsia="黑体" w:cs="Times New Roman"/>
            <w:sz w:val="32"/>
            <w:szCs w:val="32"/>
            <w:lang w:val="en-US" w:eastAsia="zh-CN"/>
          </w:rPr>
          <w:t>1-</w:t>
        </w:r>
      </w:ins>
      <w:ins w:id="4" w:author="冯嘉雯" w:date="2021-10-25T15:14:10Z">
        <w:r>
          <w:rPr>
            <w:rFonts w:hint="eastAsia" w:ascii="Times New Roman" w:hAnsi="Times New Roman" w:eastAsia="黑体" w:cs="Times New Roman"/>
            <w:sz w:val="32"/>
            <w:szCs w:val="32"/>
            <w:lang w:val="en-US" w:eastAsia="zh-CN"/>
          </w:rPr>
          <w:t>7</w:t>
        </w:r>
      </w:ins>
      <w:ins w:id="5" w:author="冯嘉雯" w:date="2021-10-25T15:14:25Z">
        <w:r>
          <w:rPr>
            <w:rFonts w:hint="eastAsia" w:ascii="Times New Roman" w:hAnsi="Times New Roman" w:eastAsia="黑体" w:cs="Times New Roman"/>
            <w:sz w:val="32"/>
            <w:szCs w:val="32"/>
            <w:lang w:val="en-US" w:eastAsia="zh-CN"/>
          </w:rPr>
          <w:t>详见</w:t>
        </w:r>
      </w:ins>
      <w:ins w:id="6" w:author="冯嘉雯" w:date="2021-10-25T15:14:26Z">
        <w:r>
          <w:rPr>
            <w:rFonts w:hint="eastAsia" w:ascii="Times New Roman" w:hAnsi="Times New Roman" w:eastAsia="黑体" w:cs="Times New Roman"/>
            <w:sz w:val="32"/>
            <w:szCs w:val="32"/>
            <w:lang w:val="en-US" w:eastAsia="zh-CN"/>
          </w:rPr>
          <w:t>附件</w:t>
        </w:r>
      </w:ins>
      <w:ins w:id="7" w:author="冯嘉雯" w:date="2021-10-25T15:14:27Z">
        <w:r>
          <w:rPr>
            <w:rFonts w:hint="eastAsia" w:ascii="Times New Roman" w:hAnsi="Times New Roman" w:eastAsia="黑体" w:cs="Times New Roman"/>
            <w:sz w:val="32"/>
            <w:szCs w:val="32"/>
            <w:lang w:val="en-US" w:eastAsia="zh-CN"/>
          </w:rPr>
          <w:t>3</w:t>
        </w:r>
      </w:ins>
      <w:ins w:id="8" w:author="冯嘉雯" w:date="2021-10-25T15:14:05Z">
        <w:r>
          <w:rPr>
            <w:rFonts w:hint="eastAsia" w:ascii="Times New Roman" w:hAnsi="Times New Roman" w:eastAsia="黑体" w:cs="Times New Roman"/>
            <w:sz w:val="32"/>
            <w:szCs w:val="32"/>
            <w:lang w:eastAsia="zh-CN"/>
          </w:rPr>
          <w:t>）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/>
          <w:sz w:val="32"/>
          <w:szCs w:val="32"/>
        </w:rPr>
        <w:t>申报汇总表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（附表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b w:val="0"/>
          <w:kern w:val="2"/>
          <w:sz w:val="32"/>
          <w:szCs w:val="32"/>
        </w:rPr>
        <w:t>示范平台申请表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（附表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3.申报材料真实性承诺函（附表5）；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平台服务专项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审计报告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（非单位审计报告）；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从业人员情况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。提供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学历证书以及中级（含）以上专业技术人员证明和执业资格证书复印件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，以及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3个月内在本单位购买社保证明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6.管理制度情况。包括服务流程、收费标准和服务质量保证措施；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/>
          <w:sz w:val="32"/>
          <w:szCs w:val="32"/>
        </w:rPr>
        <w:t>服务硬件设施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）服务场所。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法人证书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营业执照复印件，</w:t>
      </w:r>
      <w:r>
        <w:rPr>
          <w:rFonts w:eastAsia="仿宋_GB2312"/>
          <w:kern w:val="0"/>
          <w:sz w:val="32"/>
          <w:szCs w:val="32"/>
        </w:rPr>
        <w:t>固定的经营服务场所证明复印件（房产证、租赁合同）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（2）服务设施。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包括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软件、仪器设备等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8.获得各级政府、行业协会等的资质等级或荣誉情况。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市级及以上部门颁发的从业资格、资质证书（证明）复印件，授予的荣誉证书（证明）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政府扶持、知识产权归属的证明文件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复印件（根据实际提供）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（二）服务能力评价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9.服务功能。服务功能是否齐全，是否具备较强的服务能力，是否能够非盈利服务和市场化服务相结合。是否信息、技术、创业、培训、综合等服务效果突出，切实为小微企业提供较好的综合或专业性服务；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10.资源整合能力。与各类服务机构开展服务合作的情况（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与高等学校、科研机构的合作文件复印件等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11.运营能力。体现近三年运营状况和可持续发展能力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</w:t>
      </w:r>
      <w:r>
        <w:rPr>
          <w:rFonts w:hint="eastAsia" w:ascii="Times New Roman" w:hAnsi="Times New Roman" w:eastAsia="仿宋_GB2312" w:cs="Times New Roman"/>
          <w:i w:val="0"/>
          <w:color w:val="auto"/>
          <w:kern w:val="2"/>
          <w:sz w:val="32"/>
          <w:szCs w:val="32"/>
          <w:u w:val="none"/>
          <w:lang w:val="en-US" w:eastAsia="zh-CN" w:bidi="ar"/>
        </w:rPr>
        <w:t>发展能力</w:t>
      </w:r>
      <w:r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  <w:t>。包括发展规划、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发展前景、</w:t>
      </w:r>
      <w:r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  <w:t>实施方案、年度目标和实施保障等；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kern w:val="2"/>
          <w:sz w:val="32"/>
          <w:szCs w:val="32"/>
          <w:u w:val="none"/>
          <w:lang w:val="en-US" w:eastAsia="zh-CN" w:bidi="ar"/>
        </w:rPr>
        <w:t>（三）服务绩效评价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13.服务活动。2020年度举办服务活动场次，以及有关的证明材料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（通知、照片、总结等）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14.服务企业数量。2020年服务中小企业数量（提供表格，包括企业名称、服务内容、联系人和联系方式）；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15.服务效果。2020年服务的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中小微企业提供的服务评价意见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（包括企业名称、评价意见、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联系人和联系方式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2018年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广东省中小企业公共服务示范平台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（公共技术服务示范平台）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证书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复印件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推荐认定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不需提供）；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17.按以上顺序装订成册并加盖单位公章。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、广东省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小型微型企业创业创新示范基地</w:t>
      </w:r>
      <w:ins w:id="9" w:author="冯嘉雯" w:date="2021-10-25T15:14:49Z">
        <w:r>
          <w:rPr>
            <w:rFonts w:hint="eastAsia" w:ascii="Times New Roman" w:hAnsi="Times New Roman" w:eastAsia="黑体" w:cs="Times New Roman"/>
            <w:sz w:val="32"/>
            <w:szCs w:val="32"/>
            <w:lang w:eastAsia="zh-CN"/>
          </w:rPr>
          <w:t>（附表</w:t>
        </w:r>
      </w:ins>
      <w:ins w:id="10" w:author="冯嘉雯" w:date="2021-10-25T15:14:49Z">
        <w:r>
          <w:rPr>
            <w:rFonts w:hint="eastAsia" w:ascii="Times New Roman" w:hAnsi="Times New Roman" w:eastAsia="黑体" w:cs="Times New Roman"/>
            <w:sz w:val="32"/>
            <w:szCs w:val="32"/>
            <w:lang w:val="en-US" w:eastAsia="zh-CN"/>
          </w:rPr>
          <w:t>1-7详见附件3</w:t>
        </w:r>
      </w:ins>
      <w:ins w:id="11" w:author="冯嘉雯" w:date="2021-10-25T15:14:49Z">
        <w:r>
          <w:rPr>
            <w:rFonts w:hint="eastAsia" w:ascii="Times New Roman" w:hAnsi="Times New Roman" w:eastAsia="黑体" w:cs="Times New Roman"/>
            <w:sz w:val="32"/>
            <w:szCs w:val="32"/>
            <w:lang w:eastAsia="zh-CN"/>
          </w:rPr>
          <w:t>）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示范基地汇总表（附表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示范基地推荐表（附表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申报材料真实性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承诺函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附表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示范基地申请报告（附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5.2020年度财务审计报告；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提供运营主体的法人证书或营业执照（复印件）；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7.土地、房屋不动产权证书/租赁合同（复印件）；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8.运营单位人员情况。提供表格（包括人员姓名、职务、联系方式等）；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基地内人员情况。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基地内企业的人员数量情况，提供表格：包括企业名称、人数和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管理人员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姓名、职务、联系方式等，以及基地内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服务人员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、创业辅导师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名单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（证书）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及相应的资质证明材料；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10.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bidi="ar"/>
        </w:rPr>
        <w:t>管理规范化情况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。提供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健全管理制度、规章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及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完整、规范的创业服务流程、收费标准和服务质量保证措施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11.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bidi="ar"/>
        </w:rPr>
        <w:t>获得政府、行业协会等的资质等级或荣誉情况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。提供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国家或省级有关部门、国家级行业协会、专业管理部门颁发的创业创新相关服务资质、等级或荣誉证书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复印件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；地级市中小企业行政主管部门认定的小企业创业基地的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证明材料复印件；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基地服务能力评价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</w:t>
      </w:r>
      <w:r>
        <w:rPr>
          <w:rFonts w:hint="eastAsia" w:ascii="Times New Roman" w:hAnsi="Times New Roman" w:eastAsia="仿宋_GB2312"/>
          <w:sz w:val="32"/>
          <w:szCs w:val="32"/>
        </w:rPr>
        <w:t>服务功能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体现服务功能是否齐全，是否具有较强的服务能力，可以为基地内企业提供信息服务、创业辅导、创新支持、人员培训、市场营销、投融资、管理咨询或专业服务等服务，服务有特色、服务功能多、效果突出，切实为小微企业提供较好的综合性服务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13.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运营能力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。体现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近三年运营状况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和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可持续发展能力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14.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发展能力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。包括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明确的发展规划、年度目标和实施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方案、实施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保障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15.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资源整合能力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。</w:t>
      </w:r>
      <w:r>
        <w:rPr>
          <w:rFonts w:hint="eastAsia" w:ascii="Times New Roman" w:hAnsi="Times New Roman" w:eastAsia="仿宋_GB2312"/>
          <w:sz w:val="32"/>
          <w:szCs w:val="32"/>
          <w:lang w:bidi="ar"/>
        </w:rPr>
        <w:t>引入或战略合作的外部专业服务机构</w:t>
      </w: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数量、有关情况及相关佐证材料（合作协议、合同等）；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420" w:leftChars="200" w:firstLine="0" w:firstLineChars="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eastAsia="zh-CN" w:bidi="ar"/>
        </w:rPr>
        <w:t>基地服务绩效评价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16.服务活动。提供开展相关服务的证明材料，如通知、照片、总结等（按服务类型、项目或活动进行分类和汇总）；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17.服务效果。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基地内入驻企业满意度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调查表等相关满意度证明材料；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18.入驻企业数量。入驻企业数量情况，提供表格（包括入驻企业名称、联系人及联系方式）；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320" w:firstLineChars="1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（四）基地特色及示范性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19.产业集聚度。体现是否具有明显的产业集群效应，产业特色是否突出，提供入驻企业产业聚集度（入驻企业聚集在同一行业领域的百分比，以企业数量衡量）。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20.培育孵化成果。近三年内，在入驻期间获得风险投资额度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500万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eastAsia="zh-CN" w:bidi="ar"/>
        </w:rPr>
        <w:t>及以上的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企业名单等相关佐证材料；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21.大中小融通成效。提供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上市企业在基地内开展创新创业孵化合作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 w:bidi="ar"/>
        </w:rPr>
        <w:t>相关案例说明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22.参与“创客广东”等省级双创赛事情况。近三年内，曾主办或承办“创客广东”大赛相关赛事，或其他省级政府职能部门主办的官方赛事或其分项赛事（通知、照片、总结等有关证明材料）；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 w:bidi="ar"/>
        </w:rPr>
        <w:t>23.</w:t>
      </w:r>
      <w:r>
        <w:rPr>
          <w:rFonts w:hint="eastAsia" w:ascii="Times New Roman" w:hAnsi="Times New Roman" w:eastAsia="仿宋_GB2312" w:cs="Times New Roman"/>
          <w:sz w:val="32"/>
          <w:szCs w:val="32"/>
          <w:lang w:bidi="ar"/>
        </w:rPr>
        <w:t>典型服务案例（不超过2000字，可附照片）；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24.2018年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广东省小型微型企业创业创新示范基地证书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复印件，以及2018-2020年示范基地工作情况汇总表（附表7，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推荐认定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不需提供）；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left="0" w:leftChars="0" w:firstLine="640" w:firstLineChars="200"/>
        <w:textAlignment w:val="auto"/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"/>
        </w:rPr>
        <w:t>25.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 w:bidi="ar"/>
        </w:rPr>
        <w:t>按以上顺序装订成册并加盖申报单位公章。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E715E"/>
    <w:multiLevelType w:val="singleLevel"/>
    <w:tmpl w:val="616E715E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616E776E"/>
    <w:multiLevelType w:val="singleLevel"/>
    <w:tmpl w:val="616E776E"/>
    <w:lvl w:ilvl="0" w:tentative="0">
      <w:start w:val="3"/>
      <w:numFmt w:val="chineseCounting"/>
      <w:suff w:val="nothing"/>
      <w:lvlText w:val="（%1）"/>
      <w:lvlJc w:val="left"/>
    </w:lvl>
  </w:abstractNum>
  <w:abstractNum w:abstractNumId="2">
    <w:nsid w:val="616FB1BF"/>
    <w:multiLevelType w:val="singleLevel"/>
    <w:tmpl w:val="616FB1BF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冯嘉雯">
    <w15:presenceInfo w15:providerId="None" w15:userId="冯嘉雯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244C7"/>
    <w:rsid w:val="03BF3B8F"/>
    <w:rsid w:val="23936913"/>
    <w:rsid w:val="2F46225A"/>
    <w:rsid w:val="42B065A7"/>
    <w:rsid w:val="557F0AD4"/>
    <w:rsid w:val="55F7765B"/>
    <w:rsid w:val="57633150"/>
    <w:rsid w:val="5DB244C7"/>
    <w:rsid w:val="67BA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2021-10-25T01:58:00Z</dcterms:created>
  <dc:creator>冯嘉雯</dc:creator>
  <cp:lastModifiedBy>冯嘉雯</cp:lastModifiedBy>
  <dcterms:modified xsi:type="dcterms:W3CDTF">2021-10-25T07:14:59Z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